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7BA8" w:rsidRDefault="009B667A">
      <w:pPr>
        <w:spacing w:line="240" w:lineRule="auto"/>
        <w:rPr>
          <w:ins w:id="0" w:author="Jessica Stanis" w:date="2016-05-31T16:17:00Z"/>
          <w:rFonts w:ascii="Times New Roman" w:eastAsia="Times New Roman" w:hAnsi="Times New Roman" w:cs="Times New Roman"/>
          <w:sz w:val="28"/>
          <w:szCs w:val="28"/>
        </w:rPr>
      </w:pPr>
      <w:bookmarkStart w:id="1" w:name="_GoBack"/>
      <w:bookmarkEnd w:id="1"/>
      <w:r>
        <w:rPr>
          <w:rFonts w:ascii="Times New Roman" w:eastAsia="Times New Roman" w:hAnsi="Times New Roman" w:cs="Times New Roman"/>
          <w:b/>
          <w:sz w:val="28"/>
          <w:szCs w:val="28"/>
        </w:rPr>
        <w:t xml:space="preserve">PI Name: </w:t>
      </w:r>
      <w:r w:rsidRPr="009B667A">
        <w:rPr>
          <w:rFonts w:ascii="Times New Roman" w:eastAsia="Times New Roman" w:hAnsi="Times New Roman" w:cs="Times New Roman"/>
          <w:sz w:val="28"/>
          <w:szCs w:val="28"/>
        </w:rPr>
        <w:t xml:space="preserve">Jay J. Van </w:t>
      </w:r>
      <w:proofErr w:type="spellStart"/>
      <w:r w:rsidRPr="009B667A">
        <w:rPr>
          <w:rFonts w:ascii="Times New Roman" w:eastAsia="Times New Roman" w:hAnsi="Times New Roman" w:cs="Times New Roman"/>
          <w:sz w:val="28"/>
          <w:szCs w:val="28"/>
        </w:rPr>
        <w:t>Bavel</w:t>
      </w:r>
      <w:proofErr w:type="spellEnd"/>
      <w:r w:rsidRPr="009B667A">
        <w:rPr>
          <w:rFonts w:ascii="Times New Roman" w:eastAsia="Times New Roman" w:hAnsi="Times New Roman" w:cs="Times New Roman"/>
          <w:sz w:val="28"/>
          <w:szCs w:val="28"/>
        </w:rPr>
        <w:t xml:space="preserve"> &amp; Julian Wills</w:t>
      </w:r>
    </w:p>
    <w:p w:rsidR="001B7BA8" w:rsidRDefault="001B7BA8">
      <w:pPr>
        <w:spacing w:line="240" w:lineRule="auto"/>
      </w:pPr>
    </w:p>
    <w:p w:rsidR="001B7BA8" w:rsidRDefault="006357BD">
      <w:pPr>
        <w:spacing w:line="240" w:lineRule="auto"/>
      </w:pPr>
      <w:r>
        <w:rPr>
          <w:rFonts w:ascii="Times New Roman" w:eastAsia="Times New Roman" w:hAnsi="Times New Roman" w:cs="Times New Roman"/>
          <w:b/>
          <w:sz w:val="28"/>
          <w:szCs w:val="28"/>
        </w:rPr>
        <w:t>Psychology Ed</w:t>
      </w:r>
      <w:r w:rsidR="009B667A">
        <w:rPr>
          <w:rFonts w:ascii="Times New Roman" w:eastAsia="Times New Roman" w:hAnsi="Times New Roman" w:cs="Times New Roman"/>
          <w:b/>
          <w:sz w:val="28"/>
          <w:szCs w:val="28"/>
        </w:rPr>
        <w:t xml:space="preserve">ucation Title: </w:t>
      </w:r>
      <w:r w:rsidR="009B667A" w:rsidRPr="009B667A">
        <w:rPr>
          <w:rFonts w:ascii="Times New Roman" w:eastAsia="Times New Roman" w:hAnsi="Times New Roman" w:cs="Times New Roman"/>
          <w:sz w:val="28"/>
          <w:szCs w:val="28"/>
        </w:rPr>
        <w:t>The Adding-to-10 Task</w:t>
      </w:r>
    </w:p>
    <w:p w:rsidR="001B7BA8" w:rsidRDefault="001B7BA8">
      <w:pPr>
        <w:spacing w:line="240" w:lineRule="auto"/>
        <w:rPr>
          <w:rFonts w:ascii="Times New Roman" w:eastAsia="Times New Roman" w:hAnsi="Times New Roman" w:cs="Times New Roman"/>
          <w:b/>
          <w:sz w:val="28"/>
          <w:szCs w:val="28"/>
        </w:rPr>
      </w:pPr>
    </w:p>
    <w:p w:rsidR="001B7BA8" w:rsidRDefault="006357BD">
      <w:pPr>
        <w:spacing w:line="240" w:lineRule="auto"/>
        <w:rPr>
          <w:ins w:id="2" w:author="Jessica Stanis" w:date="2016-05-31T16:17:00Z"/>
          <w:rFonts w:ascii="Times New Roman" w:eastAsia="Times New Roman" w:hAnsi="Times New Roman" w:cs="Times New Roman"/>
          <w:b/>
          <w:sz w:val="28"/>
          <w:szCs w:val="28"/>
        </w:rPr>
      </w:pPr>
      <w:r>
        <w:rPr>
          <w:rFonts w:ascii="Times New Roman" w:eastAsia="Times New Roman" w:hAnsi="Times New Roman" w:cs="Times New Roman"/>
          <w:b/>
          <w:sz w:val="28"/>
          <w:szCs w:val="28"/>
        </w:rPr>
        <w:t>Overview</w:t>
      </w:r>
    </w:p>
    <w:p w:rsidR="001B7BA8" w:rsidRDefault="001B7BA8">
      <w:pPr>
        <w:spacing w:line="240" w:lineRule="auto"/>
      </w:pPr>
    </w:p>
    <w:p w:rsidR="001B7BA8" w:rsidRDefault="006357BD">
      <w:pPr>
        <w:spacing w:line="240" w:lineRule="auto"/>
        <w:rPr>
          <w:ins w:id="3" w:author="Jessica Stanis" w:date="2016-05-31T16:17: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Classical economic theory asserts that people are rational and self-interested. </w:t>
      </w:r>
      <w:del w:id="4" w:author="Jay Van Bavel" w:date="2016-06-22T17:31:00Z">
        <w:r w:rsidDel="007F251A">
          <w:rPr>
            <w:rFonts w:ascii="Times New Roman" w:eastAsia="Times New Roman" w:hAnsi="Times New Roman" w:cs="Times New Roman"/>
            <w:sz w:val="24"/>
            <w:szCs w:val="24"/>
          </w:rPr>
          <w:delText xml:space="preserve">In other words, </w:delText>
        </w:r>
        <w:commentRangeStart w:id="5"/>
        <w:r w:rsidDel="007F251A">
          <w:rPr>
            <w:rFonts w:ascii="Times New Roman" w:eastAsia="Times New Roman" w:hAnsi="Times New Roman" w:cs="Times New Roman"/>
            <w:sz w:val="24"/>
            <w:szCs w:val="24"/>
          </w:rPr>
          <w:delText>people should fully exploit (risk-free) opportunities to cheat in order to maximize utility</w:delText>
        </w:r>
        <w:commentRangeEnd w:id="5"/>
        <w:r w:rsidR="00242FEC" w:rsidDel="007F251A">
          <w:rPr>
            <w:rStyle w:val="CommentReference"/>
          </w:rPr>
          <w:commentReference w:id="5"/>
        </w:r>
        <w:r w:rsidDel="007F251A">
          <w:rPr>
            <w:rFonts w:ascii="Times New Roman" w:eastAsia="Times New Roman" w:hAnsi="Times New Roman" w:cs="Times New Roman"/>
            <w:sz w:val="24"/>
            <w:szCs w:val="24"/>
          </w:rPr>
          <w:delText xml:space="preserve">. </w:delText>
        </w:r>
      </w:del>
      <w:ins w:id="6" w:author="Jay Van Bavel" w:date="2016-06-22T17:31:00Z">
        <w:r w:rsidR="007F251A">
          <w:rPr>
            <w:rFonts w:ascii="Times New Roman" w:eastAsia="Times New Roman" w:hAnsi="Times New Roman" w:cs="Times New Roman"/>
            <w:sz w:val="24"/>
            <w:szCs w:val="24"/>
          </w:rPr>
          <w:t>I</w:t>
        </w:r>
      </w:ins>
      <w:del w:id="7" w:author="Jay Van Bavel" w:date="2016-06-22T17:31:00Z">
        <w:r w:rsidR="009B430D" w:rsidDel="007F251A">
          <w:rPr>
            <w:rFonts w:ascii="Times New Roman" w:eastAsia="Times New Roman" w:hAnsi="Times New Roman" w:cs="Times New Roman"/>
            <w:sz w:val="24"/>
            <w:szCs w:val="24"/>
          </w:rPr>
          <w:delText>However, i</w:delText>
        </w:r>
      </w:del>
      <w:r>
        <w:rPr>
          <w:rFonts w:ascii="Times New Roman" w:eastAsia="Times New Roman" w:hAnsi="Times New Roman" w:cs="Times New Roman"/>
          <w:sz w:val="24"/>
          <w:szCs w:val="24"/>
        </w:rPr>
        <w:t xml:space="preserve">n addition to seeking wealth and status, people are motivated by other goals. As a result, financial motives can sometimes be dwarfed by other internal needs, such as maintaining a positive self-concept or affiliating with other group members. </w:t>
      </w:r>
    </w:p>
    <w:p w:rsidR="001B7BA8" w:rsidRDefault="001B7BA8">
      <w:pPr>
        <w:spacing w:line="240" w:lineRule="auto"/>
      </w:pPr>
    </w:p>
    <w:p w:rsidR="001B7BA8" w:rsidRDefault="006357BD">
      <w:pPr>
        <w:spacing w:line="240" w:lineRule="auto"/>
        <w:rPr>
          <w:ins w:id="8" w:author="Jessica Stanis" w:date="2016-05-31T16:17: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Ethical dilemmas, such as the temptation to cheat on taxes, can result when these motives are in conflict. On the one hand, people may be tempted to save money by underreporting their taxable income. On the other hand, no one wants to perceive themselves as a dishonest, free-rider. As a result, people are reluctant to fully exploit unethical opportunities because doing so can severely undermine their self-image as morally upstanding individuals. Instead, people cheat to a much smaller degree than they are capable of: just enough to gain additional resources, but not so much as to compromise their self-image. </w:t>
      </w:r>
    </w:p>
    <w:p w:rsidR="001B7BA8" w:rsidRDefault="001B7BA8">
      <w:pPr>
        <w:spacing w:line="240" w:lineRule="auto"/>
      </w:pPr>
    </w:p>
    <w:p w:rsidR="001B7BA8" w:rsidRDefault="006357B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tendency for marginal dishonesty, or the “fudge factor,” is an important principle in social psychology and can be tested through a variety of techniques. </w:t>
      </w:r>
      <w:proofErr w:type="spellStart"/>
      <w:r w:rsidR="00AB3045">
        <w:rPr>
          <w:rFonts w:ascii="Times New Roman" w:eastAsia="Times New Roman" w:hAnsi="Times New Roman" w:cs="Times New Roman"/>
          <w:sz w:val="24"/>
          <w:szCs w:val="24"/>
        </w:rPr>
        <w:t>Mazar</w:t>
      </w:r>
      <w:proofErr w:type="spellEnd"/>
      <w:r w:rsidR="00AB3045">
        <w:rPr>
          <w:rFonts w:ascii="Times New Roman" w:eastAsia="Times New Roman" w:hAnsi="Times New Roman" w:cs="Times New Roman"/>
          <w:sz w:val="24"/>
          <w:szCs w:val="24"/>
        </w:rPr>
        <w:t xml:space="preserve">, Amir, and </w:t>
      </w:r>
      <w:proofErr w:type="spellStart"/>
      <w:r>
        <w:rPr>
          <w:rFonts w:ascii="Times New Roman" w:eastAsia="Times New Roman" w:hAnsi="Times New Roman" w:cs="Times New Roman"/>
          <w:sz w:val="24"/>
          <w:szCs w:val="24"/>
        </w:rPr>
        <w:t>Ariely</w:t>
      </w:r>
      <w:proofErr w:type="spellEnd"/>
      <w:r>
        <w:rPr>
          <w:rFonts w:ascii="Times New Roman" w:eastAsia="Times New Roman" w:hAnsi="Times New Roman" w:cs="Times New Roman"/>
          <w:sz w:val="24"/>
          <w:szCs w:val="24"/>
        </w:rPr>
        <w:t xml:space="preserve"> </w:t>
      </w:r>
      <w:r w:rsidR="00AB3045">
        <w:rPr>
          <w:rFonts w:ascii="Times New Roman" w:eastAsia="Times New Roman" w:hAnsi="Times New Roman" w:cs="Times New Roman"/>
          <w:sz w:val="24"/>
          <w:szCs w:val="24"/>
        </w:rPr>
        <w:t xml:space="preserve">(2008) </w:t>
      </w:r>
      <w:r>
        <w:rPr>
          <w:rFonts w:ascii="Times New Roman" w:eastAsia="Times New Roman" w:hAnsi="Times New Roman" w:cs="Times New Roman"/>
          <w:sz w:val="24"/>
          <w:szCs w:val="24"/>
        </w:rPr>
        <w:t xml:space="preserve">describe six separate experiments involving (dis)honesty and a theory of self-concept maintenance. </w:t>
      </w:r>
      <w:r w:rsidR="001707F6">
        <w:rPr>
          <w:rFonts w:ascii="Times New Roman" w:eastAsia="Times New Roman" w:hAnsi="Times New Roman" w:cs="Times New Roman"/>
          <w:sz w:val="24"/>
          <w:szCs w:val="24"/>
        </w:rPr>
        <w:t>The “Adding-to-10 Task” is one of the experimental techniques</w:t>
      </w:r>
      <w:r>
        <w:rPr>
          <w:rFonts w:ascii="Times New Roman" w:eastAsia="Times New Roman" w:hAnsi="Times New Roman" w:cs="Times New Roman"/>
          <w:sz w:val="24"/>
          <w:szCs w:val="24"/>
        </w:rPr>
        <w:t xml:space="preserve"> described in this article</w:t>
      </w:r>
      <w:r w:rsidR="001707F6">
        <w:rPr>
          <w:rFonts w:ascii="Times New Roman" w:eastAsia="Times New Roman" w:hAnsi="Times New Roman" w:cs="Times New Roman"/>
          <w:sz w:val="24"/>
          <w:szCs w:val="24"/>
        </w:rPr>
        <w:t xml:space="preserve">, and is prevalent in research that involves testing honesty. This video </w:t>
      </w:r>
      <w:r>
        <w:rPr>
          <w:rFonts w:ascii="Times New Roman" w:eastAsia="Times New Roman" w:hAnsi="Times New Roman" w:cs="Times New Roman"/>
          <w:sz w:val="24"/>
          <w:szCs w:val="24"/>
        </w:rPr>
        <w:t>demonstrate</w:t>
      </w:r>
      <w:r w:rsidR="001707F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how to produce and interpret the Adding-to-10 Task.</w:t>
      </w:r>
    </w:p>
    <w:p w:rsidR="001B7BA8" w:rsidRDefault="001B7BA8">
      <w:pPr>
        <w:spacing w:line="240" w:lineRule="auto"/>
        <w:rPr>
          <w:rFonts w:ascii="Times New Roman" w:eastAsia="Times New Roman" w:hAnsi="Times New Roman" w:cs="Times New Roman"/>
          <w:sz w:val="24"/>
          <w:szCs w:val="24"/>
        </w:rPr>
      </w:pPr>
    </w:p>
    <w:p w:rsidR="001B7BA8" w:rsidRDefault="001707F6">
      <w:pPr>
        <w:spacing w:line="240" w:lineRule="auto"/>
        <w:rPr>
          <w:ins w:id="9" w:author="Jessica Stanis" w:date="2016-05-31T16:33:00Z"/>
          <w:rFonts w:ascii="Times New Roman" w:eastAsia="Times New Roman" w:hAnsi="Times New Roman" w:cs="Times New Roman"/>
          <w:b/>
          <w:sz w:val="28"/>
          <w:szCs w:val="28"/>
        </w:rPr>
      </w:pPr>
      <w:r>
        <w:rPr>
          <w:rFonts w:ascii="Times New Roman" w:eastAsia="Times New Roman" w:hAnsi="Times New Roman" w:cs="Times New Roman"/>
          <w:b/>
          <w:sz w:val="28"/>
          <w:szCs w:val="28"/>
        </w:rPr>
        <w:t>Principles</w:t>
      </w:r>
    </w:p>
    <w:p w:rsidR="001B7BA8" w:rsidRDefault="001B7BA8">
      <w:pPr>
        <w:spacing w:line="240" w:lineRule="auto"/>
      </w:pPr>
    </w:p>
    <w:p w:rsidR="001B7BA8" w:rsidRDefault="00A67954">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Principles of honesty are rooted in the philosophies of Thomas Hobbes and Adam Smith.  Modern economic models espouse the belief that people behave dishonestly by consciously weighing the benefits versus the costs of the dishonest acts. This cost-benefit analysis considers possible external rewards, the probability of being caught and the magnitude of possible punishment. </w:t>
      </w:r>
      <w:r w:rsidR="0017658D">
        <w:rPr>
          <w:rFonts w:ascii="Times New Roman" w:eastAsia="Times New Roman" w:hAnsi="Times New Roman" w:cs="Times New Roman"/>
          <w:sz w:val="24"/>
          <w:szCs w:val="24"/>
        </w:rPr>
        <w:t>Psychologists build upon the eco</w:t>
      </w:r>
      <w:r w:rsidR="00143161">
        <w:rPr>
          <w:rFonts w:ascii="Times New Roman" w:eastAsia="Times New Roman" w:hAnsi="Times New Roman" w:cs="Times New Roman"/>
          <w:sz w:val="24"/>
          <w:szCs w:val="24"/>
        </w:rPr>
        <w:t>nomic model by introducing the effect</w:t>
      </w:r>
      <w:r w:rsidR="0017658D">
        <w:rPr>
          <w:rFonts w:ascii="Times New Roman" w:eastAsia="Times New Roman" w:hAnsi="Times New Roman" w:cs="Times New Roman"/>
          <w:sz w:val="24"/>
          <w:szCs w:val="24"/>
        </w:rPr>
        <w:t xml:space="preserve"> of </w:t>
      </w:r>
      <w:r w:rsidR="0017658D" w:rsidRPr="0017658D">
        <w:rPr>
          <w:rFonts w:ascii="Times New Roman" w:eastAsia="Times New Roman" w:hAnsi="Times New Roman" w:cs="Times New Roman"/>
          <w:i/>
          <w:sz w:val="24"/>
          <w:szCs w:val="24"/>
        </w:rPr>
        <w:t>internal</w:t>
      </w:r>
      <w:r w:rsidR="0017658D">
        <w:rPr>
          <w:rFonts w:ascii="Times New Roman" w:eastAsia="Times New Roman" w:hAnsi="Times New Roman" w:cs="Times New Roman"/>
          <w:sz w:val="24"/>
          <w:szCs w:val="24"/>
        </w:rPr>
        <w:t xml:space="preserve"> rewards. When people comply with their internal values systems, derived from society norms, they are provided with positive rewards, whereas noncompliance results in negative rewards, </w:t>
      </w:r>
      <w:r w:rsidR="0062530F" w:rsidRPr="0062530F">
        <w:rPr>
          <w:rFonts w:ascii="Times New Roman" w:eastAsia="Times New Roman" w:hAnsi="Times New Roman" w:cs="Times New Roman"/>
          <w:i/>
          <w:sz w:val="24"/>
          <w:szCs w:val="24"/>
        </w:rPr>
        <w:t>i.e.</w:t>
      </w:r>
      <w:ins w:id="10" w:author="Jessica Stanis" w:date="2016-05-31T16:32:00Z">
        <w:r w:rsidR="0038367B">
          <w:rPr>
            <w:rFonts w:ascii="Times New Roman" w:eastAsia="Times New Roman" w:hAnsi="Times New Roman" w:cs="Times New Roman"/>
            <w:sz w:val="24"/>
            <w:szCs w:val="24"/>
          </w:rPr>
          <w:t>,</w:t>
        </w:r>
      </w:ins>
      <w:r w:rsidR="0017658D">
        <w:rPr>
          <w:rFonts w:ascii="Times New Roman" w:eastAsia="Times New Roman" w:hAnsi="Times New Roman" w:cs="Times New Roman"/>
          <w:sz w:val="24"/>
          <w:szCs w:val="24"/>
        </w:rPr>
        <w:t xml:space="preserve"> punishment.</w:t>
      </w:r>
      <w:r w:rsidR="00143161">
        <w:rPr>
          <w:rFonts w:ascii="Times New Roman" w:eastAsia="Times New Roman" w:hAnsi="Times New Roman" w:cs="Times New Roman"/>
          <w:sz w:val="24"/>
          <w:szCs w:val="24"/>
        </w:rPr>
        <w:t xml:space="preserve"> This internal reward system affects people’s self-concept, their self-perception which is influenced greatly by notions of morality.</w:t>
      </w:r>
    </w:p>
    <w:p w:rsidR="001B7BA8" w:rsidRDefault="001B7BA8">
      <w:pPr>
        <w:spacing w:line="240" w:lineRule="auto"/>
      </w:pPr>
    </w:p>
    <w:p w:rsidR="001B7BA8" w:rsidRDefault="006357BD">
      <w:pPr>
        <w:spacing w:line="240" w:lineRule="auto"/>
        <w:rPr>
          <w:ins w:id="11" w:author="Jessica Stanis" w:date="2016-05-31T16:33:00Z"/>
          <w:rFonts w:ascii="Times New Roman" w:eastAsia="Times New Roman" w:hAnsi="Times New Roman" w:cs="Times New Roman"/>
          <w:b/>
          <w:sz w:val="24"/>
          <w:szCs w:val="24"/>
        </w:rPr>
      </w:pPr>
      <w:r w:rsidRPr="00B23359">
        <w:rPr>
          <w:rFonts w:ascii="Times New Roman" w:eastAsia="Times New Roman" w:hAnsi="Times New Roman" w:cs="Times New Roman"/>
          <w:b/>
          <w:sz w:val="28"/>
          <w:szCs w:val="28"/>
        </w:rPr>
        <w:t>Procedure</w:t>
      </w:r>
      <w:r w:rsidRPr="00B23359">
        <w:rPr>
          <w:rFonts w:ascii="Times New Roman" w:eastAsia="Times New Roman" w:hAnsi="Times New Roman" w:cs="Times New Roman"/>
          <w:b/>
          <w:sz w:val="24"/>
          <w:szCs w:val="24"/>
        </w:rPr>
        <w:t xml:space="preserve"> </w:t>
      </w:r>
    </w:p>
    <w:p w:rsidR="001B7BA8" w:rsidRDefault="001B7BA8">
      <w:pPr>
        <w:spacing w:line="240" w:lineRule="auto"/>
        <w:rPr>
          <w:b/>
        </w:rPr>
      </w:pPr>
    </w:p>
    <w:p w:rsidR="00A87100" w:rsidRDefault="00A87100" w:rsidP="00A87100">
      <w:pPr>
        <w:pStyle w:val="ListParagraph"/>
        <w:numPr>
          <w:ilvl w:val="0"/>
          <w:numId w:val="3"/>
          <w:ins w:id="12" w:author="Jay Van Bavel" w:date="2016-06-22T17:33:00Z"/>
        </w:numPr>
        <w:spacing w:line="240" w:lineRule="auto"/>
        <w:rPr>
          <w:ins w:id="13" w:author="Jay Van Bavel" w:date="2016-06-22T17:33:00Z"/>
          <w:rFonts w:ascii="Times New Roman" w:eastAsia="Times New Roman" w:hAnsi="Times New Roman" w:cs="Times New Roman"/>
          <w:sz w:val="24"/>
          <w:szCs w:val="24"/>
        </w:rPr>
      </w:pPr>
      <w:commentRangeStart w:id="14"/>
      <w:ins w:id="15" w:author="Jay Van Bavel" w:date="2016-06-22T17:33:00Z">
        <w:r>
          <w:rPr>
            <w:rFonts w:ascii="Times New Roman" w:eastAsia="Times New Roman" w:hAnsi="Times New Roman" w:cs="Times New Roman"/>
            <w:sz w:val="24"/>
            <w:szCs w:val="24"/>
          </w:rPr>
          <w:t>Conduct a power analysis and recruit a sufficient number of participants.</w:t>
        </w:r>
      </w:ins>
      <w:commentRangeEnd w:id="14"/>
      <w:ins w:id="16" w:author="Jay Van Bavel" w:date="2016-06-22T17:35:00Z">
        <w:r w:rsidR="00081DD2">
          <w:rPr>
            <w:rStyle w:val="CommentReference"/>
            <w:vanish/>
          </w:rPr>
          <w:commentReference w:id="14"/>
        </w:r>
      </w:ins>
    </w:p>
    <w:p w:rsidR="00AB68AD" w:rsidRDefault="00AB68AD">
      <w:pPr>
        <w:widowControl w:val="0"/>
        <w:numPr>
          <w:ins w:id="17" w:author="Jay Van Bavel" w:date="2016-06-22T17:33:00Z"/>
        </w:numPr>
        <w:spacing w:line="240" w:lineRule="auto"/>
        <w:ind w:left="360"/>
        <w:contextualSpacing/>
        <w:rPr>
          <w:ins w:id="18" w:author="Jay Van Bavel" w:date="2016-06-22T17:33:00Z"/>
          <w:rFonts w:ascii="Times New Roman" w:eastAsia="Times New Roman" w:hAnsi="Times New Roman" w:cs="Times New Roman"/>
          <w:sz w:val="24"/>
          <w:szCs w:val="24"/>
        </w:rPr>
        <w:pPrChange w:id="19" w:author="Jay Van Bavel" w:date="2016-06-22T17:33:00Z">
          <w:pPr>
            <w:widowControl w:val="0"/>
            <w:spacing w:line="240" w:lineRule="auto"/>
            <w:contextualSpacing/>
          </w:pPr>
        </w:pPrChange>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Randomly assign half the </w:t>
      </w:r>
      <w:commentRangeStart w:id="20"/>
      <w:r w:rsidRPr="00B23359">
        <w:rPr>
          <w:rFonts w:ascii="Times New Roman" w:eastAsia="Times New Roman" w:hAnsi="Times New Roman" w:cs="Times New Roman"/>
          <w:sz w:val="24"/>
          <w:szCs w:val="24"/>
        </w:rPr>
        <w:t>participants</w:t>
      </w:r>
      <w:commentRangeEnd w:id="20"/>
      <w:r w:rsidR="002D0282">
        <w:rPr>
          <w:rStyle w:val="CommentReference"/>
        </w:rPr>
        <w:commentReference w:id="20"/>
      </w:r>
      <w:r w:rsidRPr="00B23359">
        <w:rPr>
          <w:rFonts w:ascii="Times New Roman" w:eastAsia="Times New Roman" w:hAnsi="Times New Roman" w:cs="Times New Roman"/>
          <w:sz w:val="24"/>
          <w:szCs w:val="24"/>
        </w:rPr>
        <w:t xml:space="preserve"> to the experimental condition and the other half to the control condition.</w:t>
      </w:r>
    </w:p>
    <w:p w:rsidR="001B7BA8" w:rsidRDefault="001B7BA8">
      <w:pPr>
        <w:widowControl w:val="0"/>
        <w:spacing w:line="240" w:lineRule="auto"/>
        <w:ind w:left="720"/>
        <w:contextualSpacing/>
        <w:rPr>
          <w:rFonts w:ascii="Times New Roman" w:eastAsia="Times New Roman" w:hAnsi="Times New Roman" w:cs="Times New Roman"/>
          <w:sz w:val="24"/>
          <w:szCs w:val="24"/>
        </w:rPr>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lastRenderedPageBreak/>
        <w:t xml:space="preserve">Give participants a test booklet with twenty matrices from the Adding-to-10 Task. </w:t>
      </w:r>
    </w:p>
    <w:p w:rsidR="001B7BA8" w:rsidRDefault="001B7BA8">
      <w:pPr>
        <w:widowControl w:val="0"/>
        <w:spacing w:line="240" w:lineRule="auto"/>
        <w:ind w:left="720"/>
        <w:contextualSpacing/>
        <w:rPr>
          <w:rFonts w:ascii="Times New Roman" w:eastAsia="Times New Roman" w:hAnsi="Times New Roman" w:cs="Times New Roman"/>
          <w:sz w:val="24"/>
          <w:szCs w:val="24"/>
        </w:rPr>
      </w:pPr>
    </w:p>
    <w:p w:rsidR="001B7BA8" w:rsidRDefault="006357BD">
      <w:pPr>
        <w:widowControl w:val="0"/>
        <w:numPr>
          <w:ilvl w:val="1"/>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Each matrix is based on a set of twelve three-digit numbers, two of which sum exactly to 10 (see </w:t>
      </w:r>
      <w:r w:rsidRPr="00B23359">
        <w:rPr>
          <w:rFonts w:ascii="Times New Roman" w:eastAsia="Times New Roman" w:hAnsi="Times New Roman" w:cs="Times New Roman"/>
          <w:b/>
          <w:sz w:val="24"/>
          <w:szCs w:val="24"/>
        </w:rPr>
        <w:t>Figure 1</w:t>
      </w:r>
      <w:r w:rsidRPr="00B23359">
        <w:rPr>
          <w:rFonts w:ascii="Times New Roman" w:eastAsia="Times New Roman" w:hAnsi="Times New Roman" w:cs="Times New Roman"/>
          <w:sz w:val="24"/>
          <w:szCs w:val="24"/>
        </w:rPr>
        <w:t xml:space="preserve"> for example). </w:t>
      </w:r>
    </w:p>
    <w:p w:rsidR="001B7BA8" w:rsidRDefault="001B7BA8">
      <w:pPr>
        <w:widowControl w:val="0"/>
        <w:spacing w:line="240" w:lineRule="auto"/>
        <w:ind w:left="792"/>
        <w:contextualSpacing/>
        <w:rPr>
          <w:rFonts w:ascii="Times New Roman" w:eastAsia="Times New Roman" w:hAnsi="Times New Roman" w:cs="Times New Roman"/>
          <w:sz w:val="24"/>
          <w:szCs w:val="24"/>
        </w:rPr>
      </w:pPr>
    </w:p>
    <w:p w:rsidR="001B7BA8" w:rsidDel="005F38EC" w:rsidRDefault="006357BD">
      <w:pPr>
        <w:widowControl w:val="0"/>
        <w:numPr>
          <w:ilvl w:val="1"/>
          <w:numId w:val="3"/>
        </w:numPr>
        <w:spacing w:line="240" w:lineRule="auto"/>
        <w:contextualSpacing/>
        <w:rPr>
          <w:del w:id="21" w:author="Jay Van Bavel" w:date="2016-06-22T17:34:00Z"/>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This task is beneficial because the answers are unambiguous.  </w:t>
      </w:r>
    </w:p>
    <w:p w:rsidR="00AB68AD" w:rsidRDefault="00AB68AD">
      <w:pPr>
        <w:widowControl w:val="0"/>
        <w:numPr>
          <w:ilvl w:val="1"/>
          <w:numId w:val="3"/>
        </w:numPr>
        <w:spacing w:line="240" w:lineRule="auto"/>
        <w:contextualSpacing/>
        <w:rPr>
          <w:rFonts w:ascii="Times New Roman" w:eastAsia="Times New Roman" w:hAnsi="Times New Roman" w:cs="Times New Roman"/>
          <w:sz w:val="24"/>
          <w:szCs w:val="24"/>
        </w:rPr>
        <w:pPrChange w:id="22" w:author="Jay Van Bavel" w:date="2016-06-22T17:34:00Z">
          <w:pPr>
            <w:widowControl w:val="0"/>
            <w:spacing w:line="240" w:lineRule="auto"/>
            <w:ind w:left="792"/>
            <w:contextualSpacing/>
          </w:pPr>
        </w:pPrChange>
      </w:pPr>
    </w:p>
    <w:p w:rsidR="00AB68AD" w:rsidRDefault="006357BD">
      <w:pPr>
        <w:widowControl w:val="0"/>
        <w:numPr>
          <w:ilvl w:val="1"/>
          <w:numId w:val="3"/>
        </w:numPr>
        <w:spacing w:line="240" w:lineRule="auto"/>
        <w:ind w:left="0"/>
        <w:contextualSpacing/>
        <w:rPr>
          <w:del w:id="23" w:author="Jay Van Bavel" w:date="2016-06-22T17:34:00Z"/>
          <w:rFonts w:ascii="Times New Roman" w:eastAsia="Times New Roman" w:hAnsi="Times New Roman" w:cs="Times New Roman"/>
          <w:sz w:val="24"/>
          <w:szCs w:val="24"/>
        </w:rPr>
        <w:pPrChange w:id="24" w:author="Jay Van Bavel" w:date="2016-06-22T17:34:00Z">
          <w:pPr>
            <w:widowControl w:val="0"/>
            <w:numPr>
              <w:ilvl w:val="1"/>
              <w:numId w:val="3"/>
            </w:numPr>
            <w:spacing w:line="240" w:lineRule="auto"/>
            <w:ind w:left="792" w:hanging="432"/>
            <w:contextualSpacing/>
          </w:pPr>
        </w:pPrChange>
      </w:pPr>
      <w:del w:id="25" w:author="Jay Van Bavel" w:date="2016-06-22T17:34:00Z">
        <w:r w:rsidRPr="002809BC" w:rsidDel="005F38EC">
          <w:rPr>
            <w:rFonts w:ascii="Times New Roman" w:eastAsia="Times New Roman" w:hAnsi="Times New Roman" w:cs="Times New Roman"/>
            <w:sz w:val="24"/>
            <w:szCs w:val="24"/>
          </w:rPr>
          <w:delText xml:space="preserve">Further, </w:delText>
        </w:r>
        <w:commentRangeStart w:id="26"/>
        <w:r w:rsidRPr="002809BC" w:rsidDel="005F38EC">
          <w:rPr>
            <w:rFonts w:ascii="Times New Roman" w:eastAsia="Times New Roman" w:hAnsi="Times New Roman" w:cs="Times New Roman"/>
            <w:sz w:val="24"/>
            <w:szCs w:val="24"/>
          </w:rPr>
          <w:delText xml:space="preserve">research has shown </w:delText>
        </w:r>
        <w:commentRangeEnd w:id="26"/>
        <w:r w:rsidR="002D0282" w:rsidDel="005F38EC">
          <w:rPr>
            <w:rStyle w:val="CommentReference"/>
          </w:rPr>
          <w:commentReference w:id="26"/>
        </w:r>
        <w:r w:rsidRPr="002809BC" w:rsidDel="005F38EC">
          <w:rPr>
            <w:rFonts w:ascii="Times New Roman" w:eastAsia="Times New Roman" w:hAnsi="Times New Roman" w:cs="Times New Roman"/>
            <w:sz w:val="24"/>
            <w:szCs w:val="24"/>
          </w:rPr>
          <w:delText>that participants do not view the task as reflective of mathematical ability of intelligence.</w:delText>
        </w:r>
      </w:del>
    </w:p>
    <w:p w:rsidR="001B7BA8" w:rsidRDefault="001B7BA8">
      <w:pPr>
        <w:widowControl w:val="0"/>
        <w:spacing w:line="240" w:lineRule="auto"/>
        <w:ind w:left="360"/>
        <w:contextualSpacing/>
        <w:rPr>
          <w:rFonts w:ascii="Times New Roman" w:eastAsia="Times New Roman" w:hAnsi="Times New Roman" w:cs="Times New Roman"/>
          <w:sz w:val="24"/>
          <w:szCs w:val="24"/>
        </w:rPr>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Inform participants that, at the end of the session, two randomly selected participants will receive a bonus payment of $10 for each correctly solved matrix.</w:t>
      </w:r>
    </w:p>
    <w:p w:rsidR="001B7BA8" w:rsidRDefault="001B7BA8">
      <w:pPr>
        <w:widowControl w:val="0"/>
        <w:spacing w:line="240" w:lineRule="auto"/>
        <w:ind w:left="360"/>
        <w:contextualSpacing/>
        <w:rPr>
          <w:rFonts w:ascii="Times New Roman" w:eastAsia="Times New Roman" w:hAnsi="Times New Roman" w:cs="Times New Roman"/>
          <w:sz w:val="24"/>
          <w:szCs w:val="24"/>
        </w:rPr>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Explain to participants that their goal is to circle the two numbers on each matrix that add to 10 and to complete as many as possible within four min.</w:t>
      </w:r>
    </w:p>
    <w:p w:rsidR="001B7BA8" w:rsidRDefault="001B7BA8">
      <w:pPr>
        <w:widowControl w:val="0"/>
        <w:spacing w:line="240" w:lineRule="auto"/>
        <w:ind w:left="792"/>
        <w:contextualSpacing/>
        <w:rPr>
          <w:rFonts w:ascii="Times New Roman" w:eastAsia="Times New Roman" w:hAnsi="Times New Roman" w:cs="Times New Roman"/>
          <w:sz w:val="24"/>
          <w:szCs w:val="24"/>
        </w:rPr>
      </w:pPr>
    </w:p>
    <w:p w:rsidR="001B7BA8" w:rsidRDefault="006357BD">
      <w:pPr>
        <w:widowControl w:val="0"/>
        <w:numPr>
          <w:ilvl w:val="1"/>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It is imperative that the test is challenging enough so that most participants are unable to correctly answer all questions in the allotted time.  </w:t>
      </w:r>
    </w:p>
    <w:p w:rsidR="001B7BA8" w:rsidRDefault="001B7BA8">
      <w:pPr>
        <w:widowControl w:val="0"/>
        <w:spacing w:line="240" w:lineRule="auto"/>
        <w:ind w:left="360"/>
        <w:contextualSpacing/>
        <w:rPr>
          <w:rFonts w:ascii="Times New Roman" w:eastAsia="Times New Roman" w:hAnsi="Times New Roman" w:cs="Times New Roman"/>
          <w:sz w:val="24"/>
          <w:szCs w:val="24"/>
        </w:rPr>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Call time after four min and instruct the participants to stop writing.</w:t>
      </w:r>
    </w:p>
    <w:p w:rsidR="001B7BA8" w:rsidRDefault="001B7BA8">
      <w:pPr>
        <w:widowControl w:val="0"/>
        <w:spacing w:line="240" w:lineRule="auto"/>
        <w:ind w:left="360"/>
        <w:contextualSpacing/>
        <w:rPr>
          <w:rFonts w:ascii="Times New Roman" w:eastAsia="Times New Roman" w:hAnsi="Times New Roman" w:cs="Times New Roman"/>
          <w:sz w:val="24"/>
          <w:szCs w:val="24"/>
        </w:rPr>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Control condition: Collect test booklets directly from participants. Verify and record the number of questions correctly answered. </w:t>
      </w:r>
    </w:p>
    <w:p w:rsidR="001B7BA8" w:rsidRDefault="001B7BA8">
      <w:pPr>
        <w:widowControl w:val="0"/>
        <w:spacing w:line="240" w:lineRule="auto"/>
        <w:ind w:left="792"/>
        <w:contextualSpacing/>
        <w:rPr>
          <w:rFonts w:ascii="Times New Roman" w:eastAsia="Times New Roman" w:hAnsi="Times New Roman" w:cs="Times New Roman"/>
          <w:sz w:val="24"/>
          <w:szCs w:val="24"/>
        </w:rPr>
      </w:pPr>
    </w:p>
    <w:p w:rsidR="001B7BA8" w:rsidRDefault="006357BD">
      <w:pPr>
        <w:widowControl w:val="0"/>
        <w:numPr>
          <w:ilvl w:val="1"/>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This will ensure that participants in the control condition have no opportunity to cheat. </w:t>
      </w:r>
    </w:p>
    <w:p w:rsidR="001B7BA8" w:rsidRDefault="001B7BA8">
      <w:pPr>
        <w:widowControl w:val="0"/>
        <w:spacing w:line="240" w:lineRule="auto"/>
        <w:ind w:left="792"/>
        <w:contextualSpacing/>
        <w:rPr>
          <w:rFonts w:ascii="Times New Roman" w:eastAsia="Times New Roman" w:hAnsi="Times New Roman" w:cs="Times New Roman"/>
          <w:sz w:val="24"/>
          <w:szCs w:val="24"/>
        </w:rPr>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Experimental condition: Read the correct answers to participants and allow them to ‘grade’ their own performance. Instruct them to tear off the back blank page of the booklet and write on it their name and number</w:t>
      </w:r>
      <w:ins w:id="27" w:author="Jessica Stanis" w:date="2016-05-31T16:48:00Z">
        <w:r w:rsidR="002D0282">
          <w:rPr>
            <w:rFonts w:ascii="Times New Roman" w:eastAsia="Times New Roman" w:hAnsi="Times New Roman" w:cs="Times New Roman"/>
            <w:sz w:val="24"/>
            <w:szCs w:val="24"/>
          </w:rPr>
          <w:t xml:space="preserve"> of</w:t>
        </w:r>
      </w:ins>
      <w:r w:rsidRPr="00B23359">
        <w:rPr>
          <w:rFonts w:ascii="Times New Roman" w:eastAsia="Times New Roman" w:hAnsi="Times New Roman" w:cs="Times New Roman"/>
          <w:sz w:val="24"/>
          <w:szCs w:val="24"/>
        </w:rPr>
        <w:t xml:space="preserve"> total correct answers. Instruct them to leave their answer page on the front desk and then dispose of, or take with them, the booklet.</w:t>
      </w:r>
    </w:p>
    <w:p w:rsidR="001B7BA8" w:rsidRDefault="001B7BA8">
      <w:pPr>
        <w:widowControl w:val="0"/>
        <w:spacing w:line="240" w:lineRule="auto"/>
        <w:ind w:left="792"/>
        <w:contextualSpacing/>
        <w:rPr>
          <w:rFonts w:ascii="Times New Roman" w:eastAsia="Times New Roman" w:hAnsi="Times New Roman" w:cs="Times New Roman"/>
          <w:sz w:val="24"/>
          <w:szCs w:val="24"/>
        </w:rPr>
      </w:pPr>
    </w:p>
    <w:p w:rsidR="001B7BA8" w:rsidRDefault="006357BD">
      <w:pPr>
        <w:widowControl w:val="0"/>
        <w:numPr>
          <w:ilvl w:val="1"/>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This provides the experimental group with an opportunity to cheat since the answers they </w:t>
      </w:r>
      <w:r w:rsidRPr="00B23359">
        <w:rPr>
          <w:rFonts w:ascii="Times New Roman" w:eastAsia="Times New Roman" w:hAnsi="Times New Roman" w:cs="Times New Roman"/>
          <w:i/>
          <w:sz w:val="24"/>
          <w:szCs w:val="24"/>
        </w:rPr>
        <w:t>actually</w:t>
      </w:r>
      <w:r w:rsidRPr="00B23359">
        <w:rPr>
          <w:rFonts w:ascii="Times New Roman" w:eastAsia="Times New Roman" w:hAnsi="Times New Roman" w:cs="Times New Roman"/>
          <w:sz w:val="24"/>
          <w:szCs w:val="24"/>
        </w:rPr>
        <w:t xml:space="preserve"> recorded in the booklets cannot be verified. </w:t>
      </w:r>
    </w:p>
    <w:p w:rsidR="001B7BA8" w:rsidRDefault="001B7BA8">
      <w:pPr>
        <w:widowControl w:val="0"/>
        <w:spacing w:line="240" w:lineRule="auto"/>
        <w:ind w:left="792"/>
        <w:contextualSpacing/>
        <w:rPr>
          <w:rFonts w:ascii="Times New Roman" w:eastAsia="Times New Roman" w:hAnsi="Times New Roman" w:cs="Times New Roman"/>
          <w:sz w:val="24"/>
          <w:szCs w:val="24"/>
        </w:rPr>
      </w:pPr>
    </w:p>
    <w:p w:rsidR="001B7BA8" w:rsidRDefault="006357BD">
      <w:pPr>
        <w:widowControl w:val="0"/>
        <w:numPr>
          <w:ilvl w:val="0"/>
          <w:numId w:val="3"/>
        </w:numPr>
        <w:spacing w:line="240" w:lineRule="auto"/>
        <w:contextualSpacing/>
        <w:rPr>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Dependent Measure: Calculate the performance of both conditions by counting the number of correctly </w:t>
      </w:r>
      <w:r w:rsidRPr="00B23359">
        <w:rPr>
          <w:rFonts w:ascii="Times New Roman" w:eastAsia="Times New Roman" w:hAnsi="Times New Roman" w:cs="Times New Roman"/>
          <w:i/>
          <w:sz w:val="24"/>
          <w:szCs w:val="24"/>
        </w:rPr>
        <w:t>answered</w:t>
      </w:r>
      <w:r w:rsidRPr="00B23359">
        <w:rPr>
          <w:rFonts w:ascii="Times New Roman" w:eastAsia="Times New Roman" w:hAnsi="Times New Roman" w:cs="Times New Roman"/>
          <w:sz w:val="24"/>
          <w:szCs w:val="24"/>
        </w:rPr>
        <w:t xml:space="preserve"> questions (control condition) versus the number of correctly answered questions </w:t>
      </w:r>
      <w:r w:rsidRPr="00B23359">
        <w:rPr>
          <w:rFonts w:ascii="Times New Roman" w:eastAsia="Times New Roman" w:hAnsi="Times New Roman" w:cs="Times New Roman"/>
          <w:i/>
          <w:sz w:val="24"/>
          <w:szCs w:val="24"/>
        </w:rPr>
        <w:t xml:space="preserve">reported </w:t>
      </w:r>
      <w:r w:rsidRPr="00B23359">
        <w:rPr>
          <w:rFonts w:ascii="Times New Roman" w:eastAsia="Times New Roman" w:hAnsi="Times New Roman" w:cs="Times New Roman"/>
          <w:sz w:val="24"/>
          <w:szCs w:val="24"/>
        </w:rPr>
        <w:t xml:space="preserve">(experimental condition). </w:t>
      </w:r>
    </w:p>
    <w:p w:rsidR="001B7BA8" w:rsidRDefault="001B7BA8">
      <w:pPr>
        <w:widowControl w:val="0"/>
        <w:spacing w:line="240" w:lineRule="auto"/>
        <w:ind w:left="360"/>
        <w:contextualSpacing/>
        <w:rPr>
          <w:rFonts w:ascii="Times New Roman" w:eastAsia="Times New Roman" w:hAnsi="Times New Roman" w:cs="Times New Roman"/>
          <w:sz w:val="24"/>
          <w:szCs w:val="24"/>
        </w:rPr>
      </w:pPr>
    </w:p>
    <w:p w:rsidR="001B7BA8" w:rsidRDefault="006357BD">
      <w:pPr>
        <w:widowControl w:val="0"/>
        <w:numPr>
          <w:ilvl w:val="1"/>
          <w:numId w:val="3"/>
        </w:numPr>
        <w:spacing w:line="240" w:lineRule="auto"/>
        <w:contextualSpacing/>
        <w:rPr>
          <w:ins w:id="28" w:author="Jay Van Bavel" w:date="2016-06-22T17:35:00Z"/>
          <w:rFonts w:ascii="Times New Roman" w:eastAsia="Times New Roman" w:hAnsi="Times New Roman" w:cs="Times New Roman"/>
          <w:sz w:val="24"/>
          <w:szCs w:val="24"/>
        </w:rPr>
      </w:pPr>
      <w:r w:rsidRPr="00B23359">
        <w:rPr>
          <w:rFonts w:ascii="Times New Roman" w:eastAsia="Times New Roman" w:hAnsi="Times New Roman" w:cs="Times New Roman"/>
          <w:sz w:val="24"/>
          <w:szCs w:val="24"/>
        </w:rPr>
        <w:t xml:space="preserve">The control condition provides a baseline estimate since there is no opportunity to cheat. If people exploit the opportunity to cheat, then the number of correct answers reported in the experimental condition will be larger in </w:t>
      </w:r>
      <w:commentRangeStart w:id="29"/>
      <w:r w:rsidRPr="00B23359">
        <w:rPr>
          <w:rFonts w:ascii="Times New Roman" w:eastAsia="Times New Roman" w:hAnsi="Times New Roman" w:cs="Times New Roman"/>
          <w:sz w:val="24"/>
          <w:szCs w:val="24"/>
        </w:rPr>
        <w:t>comparison</w:t>
      </w:r>
      <w:commentRangeEnd w:id="29"/>
      <w:r w:rsidR="00115F92">
        <w:rPr>
          <w:rStyle w:val="CommentReference"/>
        </w:rPr>
        <w:commentReference w:id="29"/>
      </w:r>
      <w:r w:rsidRPr="00B23359">
        <w:rPr>
          <w:rFonts w:ascii="Times New Roman" w:eastAsia="Times New Roman" w:hAnsi="Times New Roman" w:cs="Times New Roman"/>
          <w:sz w:val="24"/>
          <w:szCs w:val="24"/>
        </w:rPr>
        <w:t>.</w:t>
      </w:r>
    </w:p>
    <w:p w:rsidR="00AB68AD" w:rsidRDefault="00AB68AD">
      <w:pPr>
        <w:widowControl w:val="0"/>
        <w:numPr>
          <w:ins w:id="30" w:author="Jay Van Bavel" w:date="2016-06-22T17:35:00Z"/>
        </w:numPr>
        <w:spacing w:line="240" w:lineRule="auto"/>
        <w:ind w:left="360"/>
        <w:contextualSpacing/>
        <w:rPr>
          <w:ins w:id="31" w:author="Jay Van Bavel" w:date="2016-06-22T17:35:00Z"/>
          <w:rFonts w:ascii="Times New Roman" w:eastAsia="Times New Roman" w:hAnsi="Times New Roman" w:cs="Times New Roman"/>
          <w:sz w:val="24"/>
          <w:szCs w:val="24"/>
        </w:rPr>
        <w:pPrChange w:id="32" w:author="Jay Van Bavel" w:date="2016-06-22T17:35:00Z">
          <w:pPr>
            <w:widowControl w:val="0"/>
            <w:spacing w:line="240" w:lineRule="auto"/>
            <w:contextualSpacing/>
          </w:pPr>
        </w:pPrChange>
      </w:pPr>
    </w:p>
    <w:p w:rsidR="005F38EC" w:rsidRDefault="005F38EC" w:rsidP="005F38EC">
      <w:pPr>
        <w:widowControl w:val="0"/>
        <w:numPr>
          <w:ilvl w:val="0"/>
          <w:numId w:val="3"/>
          <w:ins w:id="33" w:author="Jay Van Bavel" w:date="2016-06-22T17:35:00Z"/>
        </w:numPr>
        <w:spacing w:line="240" w:lineRule="auto"/>
        <w:contextualSpacing/>
        <w:rPr>
          <w:ins w:id="34" w:author="Jay Van Bavel" w:date="2016-06-22T17:35:00Z"/>
          <w:rFonts w:ascii="Times New Roman" w:eastAsia="Times New Roman" w:hAnsi="Times New Roman" w:cs="Times New Roman"/>
          <w:sz w:val="24"/>
          <w:szCs w:val="24"/>
        </w:rPr>
      </w:pPr>
      <w:ins w:id="35" w:author="Jay Van Bavel" w:date="2016-06-22T17:35:00Z">
        <w:r>
          <w:rPr>
            <w:rFonts w:ascii="Times New Roman" w:eastAsia="Times New Roman" w:hAnsi="Times New Roman" w:cs="Times New Roman"/>
            <w:sz w:val="24"/>
            <w:szCs w:val="24"/>
          </w:rPr>
          <w:t>Fully debrief participants.</w:t>
        </w:r>
      </w:ins>
    </w:p>
    <w:p w:rsidR="00AB68AD" w:rsidRDefault="00AB68AD">
      <w:pPr>
        <w:widowControl w:val="0"/>
        <w:numPr>
          <w:ins w:id="36" w:author="Jay Van Bavel" w:date="2016-06-22T17:35:00Z"/>
        </w:numPr>
        <w:spacing w:line="240" w:lineRule="auto"/>
        <w:ind w:left="360"/>
        <w:contextualSpacing/>
        <w:rPr>
          <w:rFonts w:ascii="Times New Roman" w:eastAsia="Times New Roman" w:hAnsi="Times New Roman" w:cs="Times New Roman"/>
          <w:sz w:val="24"/>
          <w:szCs w:val="24"/>
        </w:rPr>
        <w:pPrChange w:id="37" w:author="Jay Van Bavel" w:date="2016-06-22T17:35:00Z">
          <w:pPr>
            <w:widowControl w:val="0"/>
            <w:spacing w:line="240" w:lineRule="auto"/>
            <w:contextualSpacing/>
          </w:pPr>
        </w:pPrChange>
      </w:pPr>
    </w:p>
    <w:p w:rsidR="001B7BA8" w:rsidRDefault="001B7BA8">
      <w:pPr>
        <w:widowControl w:val="0"/>
        <w:spacing w:line="240" w:lineRule="auto"/>
        <w:contextualSpacing/>
        <w:rPr>
          <w:rFonts w:ascii="Times New Roman" w:eastAsia="Times New Roman" w:hAnsi="Times New Roman" w:cs="Times New Roman"/>
          <w:sz w:val="24"/>
          <w:szCs w:val="24"/>
        </w:rPr>
      </w:pPr>
    </w:p>
    <w:p w:rsidR="001B7BA8" w:rsidRDefault="006357BD">
      <w:pPr>
        <w:widowControl w:val="0"/>
        <w:spacing w:line="240" w:lineRule="auto"/>
        <w:rPr>
          <w:ins w:id="38" w:author="Jessica Stanis" w:date="2016-05-31T16:33:00Z"/>
          <w:rFonts w:ascii="Times New Roman" w:eastAsia="Times New Roman" w:hAnsi="Times New Roman" w:cs="Times New Roman"/>
          <w:b/>
          <w:sz w:val="28"/>
          <w:szCs w:val="28"/>
        </w:rPr>
      </w:pPr>
      <w:r w:rsidRPr="00B23359">
        <w:rPr>
          <w:rFonts w:ascii="Times New Roman" w:eastAsia="Times New Roman" w:hAnsi="Times New Roman" w:cs="Times New Roman"/>
          <w:b/>
          <w:sz w:val="28"/>
          <w:szCs w:val="28"/>
        </w:rPr>
        <w:lastRenderedPageBreak/>
        <w:t>Representative Results</w:t>
      </w:r>
    </w:p>
    <w:p w:rsidR="001B7BA8" w:rsidRDefault="001B7BA8">
      <w:pPr>
        <w:widowControl w:val="0"/>
        <w:spacing w:line="240" w:lineRule="auto"/>
        <w:rPr>
          <w:b/>
        </w:rPr>
      </w:pPr>
    </w:p>
    <w:p w:rsidR="001B7BA8" w:rsidRDefault="006357B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procedure typically results in a considerably higher number of correctly “solved” questions in the experimental condition </w:t>
      </w:r>
      <w:r>
        <w:rPr>
          <w:rFonts w:ascii="Times New Roman" w:eastAsia="Times New Roman" w:hAnsi="Times New Roman" w:cs="Times New Roman"/>
          <w:b/>
          <w:sz w:val="24"/>
          <w:szCs w:val="24"/>
        </w:rPr>
        <w:t>(</w:t>
      </w:r>
      <w:commentRangeStart w:id="39"/>
      <w:r>
        <w:rPr>
          <w:rFonts w:ascii="Times New Roman" w:eastAsia="Times New Roman" w:hAnsi="Times New Roman" w:cs="Times New Roman"/>
          <w:b/>
          <w:sz w:val="24"/>
          <w:szCs w:val="24"/>
        </w:rPr>
        <w:t>Figure 2</w:t>
      </w:r>
      <w:commentRangeEnd w:id="39"/>
      <w:r w:rsidR="00B67899">
        <w:rPr>
          <w:rStyle w:val="CommentReference"/>
        </w:rPr>
        <w:commentReference w:id="39"/>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This procedure can also dissociate whether this inflated performance is a result of a few individuals cheating a lot or most individuals cheating a little bit. If the former were true, this would result in a mostly overlapping distribution except for a large relative increase of individuals reporting the highest possible score. Instead, typical results reveal that most participants cheat a little bit. </w:t>
      </w:r>
    </w:p>
    <w:p w:rsidR="001B7BA8" w:rsidRDefault="001B7BA8">
      <w:pPr>
        <w:widowControl w:val="0"/>
        <w:spacing w:line="240" w:lineRule="auto"/>
      </w:pPr>
    </w:p>
    <w:p w:rsidR="001B7BA8" w:rsidRDefault="002531A4">
      <w:pPr>
        <w:widowControl w:val="0"/>
        <w:spacing w:line="240" w:lineRule="auto"/>
        <w:rPr>
          <w:ins w:id="40" w:author="Jessica Stanis" w:date="2016-05-31T16:33:00Z"/>
          <w:rFonts w:ascii="Times New Roman" w:eastAsia="Times New Roman" w:hAnsi="Times New Roman" w:cs="Times New Roman"/>
          <w:b/>
          <w:sz w:val="28"/>
          <w:szCs w:val="28"/>
        </w:rPr>
      </w:pPr>
      <w:r>
        <w:rPr>
          <w:rFonts w:ascii="Times New Roman" w:eastAsia="Times New Roman" w:hAnsi="Times New Roman" w:cs="Times New Roman"/>
          <w:b/>
          <w:sz w:val="28"/>
          <w:szCs w:val="28"/>
        </w:rPr>
        <w:t>Summary</w:t>
      </w:r>
    </w:p>
    <w:p w:rsidR="001B7BA8" w:rsidRDefault="001B7BA8">
      <w:pPr>
        <w:widowControl w:val="0"/>
        <w:spacing w:line="240" w:lineRule="auto"/>
      </w:pPr>
    </w:p>
    <w:p w:rsidR="001B7BA8" w:rsidRDefault="002149DB">
      <w:pPr>
        <w:widowControl w:val="0"/>
        <w:spacing w:line="240" w:lineRule="auto"/>
      </w:pPr>
      <w:r>
        <w:rPr>
          <w:rFonts w:ascii="Times New Roman" w:eastAsia="Times New Roman" w:hAnsi="Times New Roman" w:cs="Times New Roman"/>
          <w:sz w:val="24"/>
          <w:szCs w:val="24"/>
        </w:rPr>
        <w:t xml:space="preserve">People </w:t>
      </w:r>
      <w:r w:rsidR="00331634">
        <w:rPr>
          <w:rFonts w:ascii="Times New Roman" w:eastAsia="Times New Roman" w:hAnsi="Times New Roman" w:cs="Times New Roman"/>
          <w:sz w:val="24"/>
          <w:szCs w:val="24"/>
        </w:rPr>
        <w:t xml:space="preserve">inherently </w:t>
      </w:r>
      <w:r>
        <w:rPr>
          <w:rFonts w:ascii="Times New Roman" w:eastAsia="Times New Roman" w:hAnsi="Times New Roman" w:cs="Times New Roman"/>
          <w:sz w:val="24"/>
          <w:szCs w:val="24"/>
        </w:rPr>
        <w:t xml:space="preserve">are torn between achieving gains from cheating versus maintaining a positive self-concept of honesty. </w:t>
      </w:r>
      <w:r w:rsidR="00331634">
        <w:rPr>
          <w:rFonts w:ascii="Times New Roman" w:eastAsia="Times New Roman" w:hAnsi="Times New Roman" w:cs="Times New Roman"/>
          <w:sz w:val="24"/>
          <w:szCs w:val="24"/>
        </w:rPr>
        <w:t>By using techniques like the Adding-to-10 Task, modern psychological research concludes that often people, who think highly of themselves in terms of honesty, will rationalize their behavior in such a way to allow them to engage in limited dishonesty while maintaining positive view</w:t>
      </w:r>
      <w:r w:rsidR="003C38D6">
        <w:rPr>
          <w:rFonts w:ascii="Times New Roman" w:eastAsia="Times New Roman" w:hAnsi="Times New Roman" w:cs="Times New Roman"/>
          <w:sz w:val="24"/>
          <w:szCs w:val="24"/>
        </w:rPr>
        <w:t>s</w:t>
      </w:r>
      <w:r w:rsidR="00331634">
        <w:rPr>
          <w:rFonts w:ascii="Times New Roman" w:eastAsia="Times New Roman" w:hAnsi="Times New Roman" w:cs="Times New Roman"/>
          <w:sz w:val="24"/>
          <w:szCs w:val="24"/>
        </w:rPr>
        <w:t xml:space="preserve"> of themselves. </w:t>
      </w:r>
      <w:r w:rsidR="00B81476">
        <w:rPr>
          <w:rFonts w:ascii="Times New Roman" w:eastAsia="Times New Roman" w:hAnsi="Times New Roman" w:cs="Times New Roman"/>
          <w:sz w:val="24"/>
          <w:szCs w:val="24"/>
        </w:rPr>
        <w:t xml:space="preserve">Put another way, there is an acceptable level of dishonesty that is defined by internal reward considerations. Given these factors, dishonesty may actually decrease as external rewards increase, </w:t>
      </w:r>
      <w:r w:rsidR="0062530F" w:rsidRPr="0062530F">
        <w:rPr>
          <w:rFonts w:ascii="Times New Roman" w:eastAsia="Times New Roman" w:hAnsi="Times New Roman" w:cs="Times New Roman"/>
          <w:i/>
          <w:sz w:val="24"/>
          <w:szCs w:val="24"/>
        </w:rPr>
        <w:t>i.e.</w:t>
      </w:r>
      <w:ins w:id="41" w:author="Jessica Stanis" w:date="2016-05-31T17:02:00Z">
        <w:r w:rsidR="00115F92">
          <w:rPr>
            <w:rFonts w:ascii="Times New Roman" w:eastAsia="Times New Roman" w:hAnsi="Times New Roman" w:cs="Times New Roman"/>
            <w:sz w:val="24"/>
            <w:szCs w:val="24"/>
          </w:rPr>
          <w:t>,</w:t>
        </w:r>
      </w:ins>
      <w:r w:rsidR="00B81476">
        <w:rPr>
          <w:rFonts w:ascii="Times New Roman" w:eastAsia="Times New Roman" w:hAnsi="Times New Roman" w:cs="Times New Roman"/>
          <w:sz w:val="24"/>
          <w:szCs w:val="24"/>
        </w:rPr>
        <w:t xml:space="preserve"> the internal punishment </w:t>
      </w:r>
      <w:r w:rsidR="003C38D6">
        <w:rPr>
          <w:rFonts w:ascii="Times New Roman" w:eastAsia="Times New Roman" w:hAnsi="Times New Roman" w:cs="Times New Roman"/>
          <w:sz w:val="24"/>
          <w:szCs w:val="24"/>
        </w:rPr>
        <w:t>does not kick in until a certain level of gain is achieved.</w:t>
      </w:r>
    </w:p>
    <w:p w:rsidR="001B7BA8" w:rsidRDefault="001B7BA8">
      <w:pPr>
        <w:widowControl w:val="0"/>
        <w:spacing w:line="240" w:lineRule="auto"/>
      </w:pPr>
    </w:p>
    <w:p w:rsidR="001B7BA8" w:rsidRDefault="006357BD">
      <w:pPr>
        <w:widowControl w:val="0"/>
        <w:spacing w:line="240" w:lineRule="auto"/>
        <w:rPr>
          <w:ins w:id="42" w:author="Jessica Stanis" w:date="2016-05-31T16:33:00Z"/>
          <w:rFonts w:ascii="Times New Roman" w:eastAsia="Times New Roman" w:hAnsi="Times New Roman" w:cs="Times New Roman"/>
          <w:b/>
          <w:sz w:val="28"/>
          <w:szCs w:val="28"/>
        </w:rPr>
      </w:pPr>
      <w:commentRangeStart w:id="43"/>
      <w:r>
        <w:rPr>
          <w:rFonts w:ascii="Times New Roman" w:eastAsia="Times New Roman" w:hAnsi="Times New Roman" w:cs="Times New Roman"/>
          <w:b/>
          <w:sz w:val="28"/>
          <w:szCs w:val="28"/>
        </w:rPr>
        <w:t>Applications</w:t>
      </w:r>
      <w:commentRangeEnd w:id="43"/>
      <w:r w:rsidR="002857D3">
        <w:rPr>
          <w:rStyle w:val="CommentReference"/>
        </w:rPr>
        <w:commentReference w:id="43"/>
      </w:r>
    </w:p>
    <w:p w:rsidR="001B7BA8" w:rsidRDefault="001B7BA8">
      <w:pPr>
        <w:widowControl w:val="0"/>
        <w:spacing w:line="240" w:lineRule="auto"/>
      </w:pPr>
    </w:p>
    <w:p w:rsidR="001B7BA8" w:rsidRDefault="006357BD">
      <w:pPr>
        <w:spacing w:line="240" w:lineRule="auto"/>
        <w:rPr>
          <w:ins w:id="44" w:author="Jessica Stanis" w:date="2016-05-31T16:33:00Z"/>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Economists estimate that dishonest behaviors (</w:t>
      </w:r>
      <w:r w:rsidR="0062530F" w:rsidRPr="0062530F">
        <w:rPr>
          <w:rFonts w:ascii="Times New Roman" w:eastAsia="Times New Roman" w:hAnsi="Times New Roman" w:cs="Times New Roman"/>
          <w:i/>
          <w:sz w:val="24"/>
          <w:szCs w:val="24"/>
          <w:highlight w:val="white"/>
        </w:rPr>
        <w:t>e.g.</w:t>
      </w:r>
      <w:r>
        <w:rPr>
          <w:rFonts w:ascii="Times New Roman" w:eastAsia="Times New Roman" w:hAnsi="Times New Roman" w:cs="Times New Roman"/>
          <w:sz w:val="24"/>
          <w:szCs w:val="24"/>
          <w:highlight w:val="white"/>
        </w:rPr>
        <w:t xml:space="preserve">, cheating on tax returns, returning clothing after </w:t>
      </w:r>
      <w:r w:rsidR="003C38D6">
        <w:rPr>
          <w:rFonts w:ascii="Times New Roman" w:eastAsia="Times New Roman" w:hAnsi="Times New Roman" w:cs="Times New Roman"/>
          <w:sz w:val="24"/>
          <w:szCs w:val="24"/>
          <w:highlight w:val="white"/>
        </w:rPr>
        <w:t xml:space="preserve">use, employee theft, </w:t>
      </w:r>
      <w:r w:rsidR="0062530F" w:rsidRPr="0062530F">
        <w:rPr>
          <w:rFonts w:ascii="Times New Roman" w:eastAsia="Times New Roman" w:hAnsi="Times New Roman" w:cs="Times New Roman"/>
          <w:i/>
          <w:sz w:val="24"/>
          <w:szCs w:val="24"/>
          <w:highlight w:val="white"/>
        </w:rPr>
        <w:t>etc</w:t>
      </w:r>
      <w:r w:rsidR="003C38D6">
        <w:rPr>
          <w:rFonts w:ascii="Times New Roman" w:eastAsia="Times New Roman" w:hAnsi="Times New Roman" w:cs="Times New Roman"/>
          <w:sz w:val="24"/>
          <w:szCs w:val="24"/>
          <w:highlight w:val="white"/>
        </w:rPr>
        <w:t>.) cost</w:t>
      </w:r>
      <w:r>
        <w:rPr>
          <w:rFonts w:ascii="Times New Roman" w:eastAsia="Times New Roman" w:hAnsi="Times New Roman" w:cs="Times New Roman"/>
          <w:sz w:val="24"/>
          <w:szCs w:val="24"/>
          <w:highlight w:val="white"/>
        </w:rPr>
        <w:t xml:space="preserve"> organizations billions of dollars each and every year. Legislative regulations that penalize dishonesty can be expensive and exploited. In contrast, research suggests that interventions that appeal to our motives for self-image maintenance may be cheaper and more effective. For instance, </w:t>
      </w:r>
      <w:commentRangeStart w:id="45"/>
      <w:r w:rsidR="003C38D6">
        <w:rPr>
          <w:rFonts w:ascii="Times New Roman" w:eastAsia="Times New Roman" w:hAnsi="Times New Roman" w:cs="Times New Roman"/>
          <w:sz w:val="24"/>
          <w:szCs w:val="24"/>
          <w:highlight w:val="white"/>
        </w:rPr>
        <w:t>research</w:t>
      </w:r>
      <w:commentRangeEnd w:id="45"/>
      <w:r w:rsidR="002857D3">
        <w:rPr>
          <w:rStyle w:val="CommentReference"/>
        </w:rPr>
        <w:commentReference w:id="45"/>
      </w:r>
      <w:r w:rsidR="003C38D6">
        <w:rPr>
          <w:rFonts w:ascii="Times New Roman" w:eastAsia="Times New Roman" w:hAnsi="Times New Roman" w:cs="Times New Roman"/>
          <w:sz w:val="24"/>
          <w:szCs w:val="24"/>
          <w:highlight w:val="white"/>
        </w:rPr>
        <w:t xml:space="preserve"> suggests that </w:t>
      </w:r>
      <w:r>
        <w:rPr>
          <w:rFonts w:ascii="Times New Roman" w:eastAsia="Times New Roman" w:hAnsi="Times New Roman" w:cs="Times New Roman"/>
          <w:sz w:val="24"/>
          <w:szCs w:val="24"/>
          <w:highlight w:val="white"/>
        </w:rPr>
        <w:t>subtly priming people’s self-</w:t>
      </w:r>
      <w:del w:id="46" w:author="Jay Van Bavel" w:date="2016-06-22T17:38:00Z">
        <w:r w:rsidDel="00081DD2">
          <w:rPr>
            <w:rFonts w:ascii="Times New Roman" w:eastAsia="Times New Roman" w:hAnsi="Times New Roman" w:cs="Times New Roman"/>
            <w:sz w:val="24"/>
            <w:szCs w:val="24"/>
            <w:highlight w:val="white"/>
          </w:rPr>
          <w:delText xml:space="preserve">image </w:delText>
        </w:r>
      </w:del>
      <w:ins w:id="47" w:author="Jay Van Bavel" w:date="2016-06-22T17:38:00Z">
        <w:r w:rsidR="00081DD2">
          <w:rPr>
            <w:rFonts w:ascii="Times New Roman" w:eastAsia="Times New Roman" w:hAnsi="Times New Roman" w:cs="Times New Roman"/>
            <w:sz w:val="24"/>
            <w:szCs w:val="24"/>
            <w:highlight w:val="white"/>
          </w:rPr>
          <w:t xml:space="preserve">awareness </w:t>
        </w:r>
      </w:ins>
      <w:r>
        <w:rPr>
          <w:rFonts w:ascii="Times New Roman" w:eastAsia="Times New Roman" w:hAnsi="Times New Roman" w:cs="Times New Roman"/>
          <w:sz w:val="24"/>
          <w:szCs w:val="24"/>
          <w:highlight w:val="white"/>
        </w:rPr>
        <w:t>(</w:t>
      </w:r>
      <w:r w:rsidR="0062530F" w:rsidRPr="0062530F">
        <w:rPr>
          <w:rFonts w:ascii="Times New Roman" w:eastAsia="Times New Roman" w:hAnsi="Times New Roman" w:cs="Times New Roman"/>
          <w:i/>
          <w:sz w:val="24"/>
          <w:szCs w:val="24"/>
          <w:highlight w:val="white"/>
        </w:rPr>
        <w:t>e.g.</w:t>
      </w:r>
      <w:ins w:id="48" w:author="Jessica Stanis" w:date="2016-05-31T16:34:00Z">
        <w:r w:rsidR="0038367B">
          <w:rPr>
            <w:rFonts w:ascii="Times New Roman" w:eastAsia="Times New Roman" w:hAnsi="Times New Roman" w:cs="Times New Roman"/>
            <w:sz w:val="24"/>
            <w:szCs w:val="24"/>
            <w:highlight w:val="white"/>
          </w:rPr>
          <w:t>,</w:t>
        </w:r>
      </w:ins>
      <w:r>
        <w:rPr>
          <w:rFonts w:ascii="Times New Roman" w:eastAsia="Times New Roman" w:hAnsi="Times New Roman" w:cs="Times New Roman"/>
          <w:sz w:val="24"/>
          <w:szCs w:val="24"/>
          <w:highlight w:val="white"/>
        </w:rPr>
        <w:t xml:space="preserve"> placing a mirror behind a jar of money) can reduce theft</w:t>
      </w:r>
      <w:ins w:id="49" w:author="Jay Van Bavel" w:date="2016-06-22T17:37:00Z">
        <w:r w:rsidR="00081DD2">
          <w:rPr>
            <w:rFonts w:ascii="Times New Roman" w:eastAsia="Times New Roman" w:hAnsi="Times New Roman" w:cs="Times New Roman"/>
            <w:sz w:val="24"/>
            <w:szCs w:val="24"/>
            <w:highlight w:val="white"/>
          </w:rPr>
          <w:t xml:space="preserve"> </w:t>
        </w:r>
        <w:commentRangeStart w:id="50"/>
        <w:r w:rsidR="00081DD2">
          <w:rPr>
            <w:rFonts w:ascii="Times New Roman" w:eastAsia="Times New Roman" w:hAnsi="Times New Roman" w:cs="Times New Roman"/>
            <w:sz w:val="24"/>
            <w:szCs w:val="24"/>
            <w:highlight w:val="white"/>
          </w:rPr>
          <w:t>(</w:t>
        </w:r>
        <w:proofErr w:type="spellStart"/>
        <w:r w:rsidR="00081DD2">
          <w:rPr>
            <w:rFonts w:ascii="Times New Roman" w:eastAsia="Times New Roman" w:hAnsi="Times New Roman" w:cs="Times New Roman"/>
            <w:sz w:val="24"/>
            <w:szCs w:val="24"/>
            <w:highlight w:val="white"/>
          </w:rPr>
          <w:t>Ariely</w:t>
        </w:r>
        <w:proofErr w:type="spellEnd"/>
        <w:r w:rsidR="00081DD2">
          <w:rPr>
            <w:rFonts w:ascii="Times New Roman" w:eastAsia="Times New Roman" w:hAnsi="Times New Roman" w:cs="Times New Roman"/>
            <w:sz w:val="24"/>
            <w:szCs w:val="24"/>
            <w:highlight w:val="white"/>
          </w:rPr>
          <w:t>, 2012)</w:t>
        </w:r>
      </w:ins>
      <w:r>
        <w:rPr>
          <w:rFonts w:ascii="Times New Roman" w:eastAsia="Times New Roman" w:hAnsi="Times New Roman" w:cs="Times New Roman"/>
          <w:sz w:val="24"/>
          <w:szCs w:val="24"/>
          <w:highlight w:val="white"/>
        </w:rPr>
        <w:t xml:space="preserve">. </w:t>
      </w:r>
      <w:commentRangeEnd w:id="50"/>
      <w:r w:rsidR="00081DD2">
        <w:rPr>
          <w:rStyle w:val="CommentReference"/>
          <w:vanish/>
        </w:rPr>
        <w:commentReference w:id="50"/>
      </w:r>
    </w:p>
    <w:p w:rsidR="001B7BA8" w:rsidRDefault="001B7BA8">
      <w:pPr>
        <w:spacing w:line="240" w:lineRule="auto"/>
      </w:pPr>
    </w:p>
    <w:p w:rsidR="001B7BA8" w:rsidRDefault="006357B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These findings also cohere with one of the core tenets of social psychology: almost everyone is capable of misbehaving depending on the situation. Efforts to discourage cheating might be more effective if they focus less on the rare</w:t>
      </w:r>
      <w:r w:rsidR="003C38D6">
        <w:rPr>
          <w:rFonts w:ascii="Times New Roman" w:eastAsia="Times New Roman" w:hAnsi="Times New Roman" w:cs="Times New Roman"/>
          <w:sz w:val="24"/>
          <w:szCs w:val="24"/>
          <w:highlight w:val="white"/>
        </w:rPr>
        <w:t xml:space="preserve"> master-mind</w:t>
      </w:r>
      <w:r>
        <w:rPr>
          <w:rFonts w:ascii="Times New Roman" w:eastAsia="Times New Roman" w:hAnsi="Times New Roman" w:cs="Times New Roman"/>
          <w:sz w:val="24"/>
          <w:szCs w:val="24"/>
          <w:highlight w:val="white"/>
        </w:rPr>
        <w:t xml:space="preserve"> criminal and instead address the possibility that most people cheat slightly. Interventions that draw attention to ordinary people’s self-image may be fruitful for reducing this tempt</w:t>
      </w:r>
      <w:r w:rsidR="003C38D6">
        <w:rPr>
          <w:rFonts w:ascii="Times New Roman" w:eastAsia="Times New Roman" w:hAnsi="Times New Roman" w:cs="Times New Roman"/>
          <w:sz w:val="24"/>
          <w:szCs w:val="24"/>
          <w:highlight w:val="white"/>
        </w:rPr>
        <w:t xml:space="preserve">ation. For instance, </w:t>
      </w:r>
      <w:proofErr w:type="spellStart"/>
      <w:r w:rsidR="003C38D6">
        <w:rPr>
          <w:rFonts w:ascii="Times New Roman" w:eastAsia="Times New Roman" w:hAnsi="Times New Roman" w:cs="Times New Roman"/>
          <w:sz w:val="24"/>
          <w:szCs w:val="24"/>
          <w:highlight w:val="white"/>
        </w:rPr>
        <w:t>Mazar</w:t>
      </w:r>
      <w:proofErr w:type="spellEnd"/>
      <w:r w:rsidR="003C38D6">
        <w:rPr>
          <w:rFonts w:ascii="Times New Roman" w:eastAsia="Times New Roman" w:hAnsi="Times New Roman" w:cs="Times New Roman"/>
          <w:sz w:val="24"/>
          <w:szCs w:val="24"/>
          <w:highlight w:val="white"/>
        </w:rPr>
        <w:t xml:space="preserve"> </w:t>
      </w:r>
      <w:r w:rsidR="0062530F" w:rsidRPr="0062530F">
        <w:rPr>
          <w:rFonts w:ascii="Times New Roman" w:eastAsia="Times New Roman" w:hAnsi="Times New Roman" w:cs="Times New Roman"/>
          <w:i/>
          <w:sz w:val="24"/>
          <w:szCs w:val="24"/>
          <w:highlight w:val="white"/>
        </w:rPr>
        <w:t>et al.</w:t>
      </w:r>
      <w:r>
        <w:rPr>
          <w:rFonts w:ascii="Times New Roman" w:eastAsia="Times New Roman" w:hAnsi="Times New Roman" w:cs="Times New Roman"/>
          <w:sz w:val="24"/>
          <w:szCs w:val="24"/>
          <w:highlight w:val="white"/>
        </w:rPr>
        <w:t xml:space="preserve"> found that priming participants with The Ten Commandments dramatically reduced cheating (even among atheists). </w:t>
      </w:r>
    </w:p>
    <w:p w:rsidR="001B7BA8" w:rsidRDefault="001B7BA8">
      <w:pPr>
        <w:spacing w:line="240" w:lineRule="auto"/>
      </w:pPr>
    </w:p>
    <w:p w:rsidR="001B7BA8" w:rsidRDefault="006357BD">
      <w:pPr>
        <w:spacing w:line="240" w:lineRule="auto"/>
        <w:rPr>
          <w:ins w:id="51" w:author="Jessica Stanis" w:date="2016-05-31T16:34:00Z"/>
          <w:rFonts w:ascii="Times New Roman" w:eastAsia="Times New Roman" w:hAnsi="Times New Roman" w:cs="Times New Roman"/>
          <w:b/>
          <w:sz w:val="28"/>
          <w:szCs w:val="28"/>
        </w:rPr>
      </w:pPr>
      <w:r w:rsidRPr="00322474">
        <w:rPr>
          <w:rFonts w:ascii="Times New Roman" w:eastAsia="Times New Roman" w:hAnsi="Times New Roman" w:cs="Times New Roman"/>
          <w:b/>
          <w:sz w:val="28"/>
          <w:szCs w:val="28"/>
        </w:rPr>
        <w:t>References</w:t>
      </w:r>
    </w:p>
    <w:p w:rsidR="001B7BA8" w:rsidRDefault="001B7BA8">
      <w:pPr>
        <w:numPr>
          <w:ins w:id="52" w:author="Jay Van Bavel" w:date="2016-07-06T14:09:00Z"/>
        </w:numPr>
        <w:spacing w:line="240" w:lineRule="auto"/>
        <w:rPr>
          <w:ins w:id="53" w:author="Jay Van Bavel" w:date="2016-07-06T14:09:00Z"/>
          <w:rFonts w:ascii="Times New Roman" w:hAnsi="Times New Roman" w:cs="Times New Roman"/>
          <w:sz w:val="28"/>
          <w:szCs w:val="28"/>
        </w:rPr>
      </w:pPr>
    </w:p>
    <w:p w:rsidR="002C21BF" w:rsidRPr="002C21BF" w:rsidRDefault="002C21BF">
      <w:pPr>
        <w:numPr>
          <w:ins w:id="54" w:author="Jay Van Bavel" w:date="2016-07-06T14:09:00Z"/>
        </w:numPr>
        <w:spacing w:line="240" w:lineRule="auto"/>
        <w:rPr>
          <w:ins w:id="55" w:author="Jay Van Bavel" w:date="2016-07-06T14:09:00Z"/>
          <w:rFonts w:ascii="Times New Roman" w:hAnsi="Times New Roman" w:cs="Times New Roman"/>
          <w:sz w:val="24"/>
          <w:szCs w:val="28"/>
          <w:rPrChange w:id="56" w:author="Jay Van Bavel" w:date="2016-07-06T14:09:00Z">
            <w:rPr>
              <w:ins w:id="57" w:author="Jay Van Bavel" w:date="2016-07-06T14:09:00Z"/>
              <w:rFonts w:ascii="Times New Roman" w:hAnsi="Times New Roman" w:cs="Times New Roman"/>
              <w:sz w:val="28"/>
              <w:szCs w:val="28"/>
            </w:rPr>
          </w:rPrChange>
        </w:rPr>
      </w:pPr>
      <w:proofErr w:type="spellStart"/>
      <w:ins w:id="58" w:author="Jay Van Bavel" w:date="2016-07-06T14:09:00Z">
        <w:r w:rsidRPr="002C21BF">
          <w:rPr>
            <w:rFonts w:ascii="Times New Roman" w:hAnsi="Times New Roman" w:cs="Times New Roman"/>
            <w:sz w:val="24"/>
            <w:szCs w:val="28"/>
            <w:rPrChange w:id="59" w:author="Jay Van Bavel" w:date="2016-07-06T14:09:00Z">
              <w:rPr>
                <w:rFonts w:ascii="Times New Roman" w:hAnsi="Times New Roman" w:cs="Times New Roman"/>
                <w:sz w:val="28"/>
                <w:szCs w:val="28"/>
              </w:rPr>
            </w:rPrChange>
          </w:rPr>
          <w:t>Ariely</w:t>
        </w:r>
        <w:proofErr w:type="spellEnd"/>
        <w:r w:rsidRPr="002C21BF">
          <w:rPr>
            <w:rFonts w:ascii="Times New Roman" w:hAnsi="Times New Roman" w:cs="Times New Roman"/>
            <w:sz w:val="24"/>
            <w:szCs w:val="28"/>
            <w:rPrChange w:id="60" w:author="Jay Van Bavel" w:date="2016-07-06T14:09:00Z">
              <w:rPr>
                <w:rFonts w:ascii="Times New Roman" w:hAnsi="Times New Roman" w:cs="Times New Roman"/>
                <w:sz w:val="28"/>
                <w:szCs w:val="28"/>
              </w:rPr>
            </w:rPrChange>
          </w:rPr>
          <w:t xml:space="preserve">, D. </w:t>
        </w:r>
      </w:ins>
      <w:ins w:id="61" w:author="Jay Van Bavel" w:date="2016-07-06T14:10:00Z">
        <w:r>
          <w:rPr>
            <w:rFonts w:ascii="Times New Roman" w:hAnsi="Times New Roman" w:cs="Times New Roman"/>
            <w:sz w:val="24"/>
            <w:szCs w:val="28"/>
          </w:rPr>
          <w:t xml:space="preserve"> (2012). </w:t>
        </w:r>
      </w:ins>
      <w:ins w:id="62" w:author="Jay Van Bavel" w:date="2016-07-06T14:09:00Z">
        <w:r>
          <w:rPr>
            <w:rFonts w:ascii="Times New Roman" w:hAnsi="Times New Roman" w:cs="Times New Roman"/>
            <w:sz w:val="24"/>
            <w:szCs w:val="28"/>
          </w:rPr>
          <w:t>The (honest) truth about dishonesty: How we lie to everyone-especially ourselves.</w:t>
        </w:r>
      </w:ins>
      <w:ins w:id="63" w:author="Jay Van Bavel" w:date="2016-07-06T14:10:00Z">
        <w:r>
          <w:rPr>
            <w:rFonts w:ascii="Times New Roman" w:hAnsi="Times New Roman" w:cs="Times New Roman"/>
            <w:sz w:val="24"/>
            <w:szCs w:val="28"/>
          </w:rPr>
          <w:t xml:space="preserve"> </w:t>
        </w:r>
        <w:proofErr w:type="spellStart"/>
        <w:r>
          <w:rPr>
            <w:rFonts w:ascii="Times New Roman" w:hAnsi="Times New Roman" w:cs="Times New Roman"/>
            <w:sz w:val="24"/>
            <w:szCs w:val="28"/>
          </w:rPr>
          <w:t>HarpersCollins</w:t>
        </w:r>
        <w:proofErr w:type="spellEnd"/>
        <w:r>
          <w:rPr>
            <w:rFonts w:ascii="Times New Roman" w:hAnsi="Times New Roman" w:cs="Times New Roman"/>
            <w:sz w:val="24"/>
            <w:szCs w:val="28"/>
          </w:rPr>
          <w:t>. New York.</w:t>
        </w:r>
      </w:ins>
    </w:p>
    <w:p w:rsidR="002C21BF" w:rsidRDefault="002C21BF">
      <w:pPr>
        <w:spacing w:line="240" w:lineRule="auto"/>
        <w:rPr>
          <w:rFonts w:ascii="Times New Roman" w:hAnsi="Times New Roman" w:cs="Times New Roman"/>
          <w:sz w:val="28"/>
          <w:szCs w:val="28"/>
        </w:rPr>
      </w:pPr>
    </w:p>
    <w:p w:rsidR="002C21BF" w:rsidRPr="002C21BF" w:rsidRDefault="006357BD">
      <w:pPr>
        <w:spacing w:line="240" w:lineRule="auto"/>
        <w:rPr>
          <w:ins w:id="64" w:author="Jessica Stanis" w:date="2016-05-31T16:35:00Z"/>
          <w:rFonts w:ascii="Times New Roman" w:eastAsia="Times New Roman" w:hAnsi="Times New Roman" w:cs="Times New Roman"/>
          <w:sz w:val="24"/>
          <w:szCs w:val="24"/>
          <w:highlight w:val="white"/>
          <w:rPrChange w:id="65" w:author="Jay Van Bavel" w:date="2016-07-06T14:09:00Z">
            <w:rPr>
              <w:ins w:id="66" w:author="Jessica Stanis" w:date="2016-05-31T16:35:00Z"/>
              <w:rFonts w:ascii="Times New Roman" w:eastAsia="Times New Roman" w:hAnsi="Times New Roman" w:cs="Times New Roman"/>
              <w:sz w:val="24"/>
              <w:szCs w:val="24"/>
            </w:rPr>
          </w:rPrChange>
        </w:rPr>
      </w:pPr>
      <w:proofErr w:type="spellStart"/>
      <w:r w:rsidRPr="0017658D">
        <w:rPr>
          <w:rFonts w:ascii="Times New Roman" w:eastAsia="Times New Roman" w:hAnsi="Times New Roman" w:cs="Times New Roman"/>
          <w:sz w:val="24"/>
          <w:szCs w:val="24"/>
          <w:highlight w:val="white"/>
        </w:rPr>
        <w:t>Mazar</w:t>
      </w:r>
      <w:proofErr w:type="spellEnd"/>
      <w:r w:rsidRPr="0017658D">
        <w:rPr>
          <w:rFonts w:ascii="Times New Roman" w:eastAsia="Times New Roman" w:hAnsi="Times New Roman" w:cs="Times New Roman"/>
          <w:sz w:val="24"/>
          <w:szCs w:val="24"/>
          <w:highlight w:val="white"/>
        </w:rPr>
        <w:t xml:space="preserve">, N., Amir, O., &amp; </w:t>
      </w:r>
      <w:proofErr w:type="spellStart"/>
      <w:r w:rsidRPr="0017658D">
        <w:rPr>
          <w:rFonts w:ascii="Times New Roman" w:eastAsia="Times New Roman" w:hAnsi="Times New Roman" w:cs="Times New Roman"/>
          <w:sz w:val="24"/>
          <w:szCs w:val="24"/>
          <w:highlight w:val="white"/>
        </w:rPr>
        <w:t>Ariely</w:t>
      </w:r>
      <w:proofErr w:type="spellEnd"/>
      <w:r w:rsidRPr="0017658D">
        <w:rPr>
          <w:rFonts w:ascii="Times New Roman" w:eastAsia="Times New Roman" w:hAnsi="Times New Roman" w:cs="Times New Roman"/>
          <w:sz w:val="24"/>
          <w:szCs w:val="24"/>
          <w:highlight w:val="white"/>
        </w:rPr>
        <w:t xml:space="preserve">, D. (2008). The dishonesty of honest people: A theory of self-concept maintenance. </w:t>
      </w:r>
      <w:r w:rsidRPr="0017658D">
        <w:rPr>
          <w:rFonts w:ascii="Times New Roman" w:eastAsia="Times New Roman" w:hAnsi="Times New Roman" w:cs="Times New Roman"/>
          <w:i/>
          <w:sz w:val="24"/>
          <w:szCs w:val="24"/>
          <w:highlight w:val="white"/>
        </w:rPr>
        <w:t>Journal of Marketing Research</w:t>
      </w:r>
      <w:r w:rsidRPr="0017658D">
        <w:rPr>
          <w:rFonts w:ascii="Times New Roman" w:eastAsia="Times New Roman" w:hAnsi="Times New Roman" w:cs="Times New Roman"/>
          <w:sz w:val="24"/>
          <w:szCs w:val="24"/>
          <w:highlight w:val="white"/>
        </w:rPr>
        <w:t xml:space="preserve">, </w:t>
      </w:r>
      <w:r w:rsidRPr="0017658D">
        <w:rPr>
          <w:rFonts w:ascii="Times New Roman" w:eastAsia="Times New Roman" w:hAnsi="Times New Roman" w:cs="Times New Roman"/>
          <w:i/>
          <w:sz w:val="24"/>
          <w:szCs w:val="24"/>
          <w:highlight w:val="white"/>
        </w:rPr>
        <w:t>45</w:t>
      </w:r>
      <w:r w:rsidRPr="0017658D">
        <w:rPr>
          <w:rFonts w:ascii="Times New Roman" w:eastAsia="Times New Roman" w:hAnsi="Times New Roman" w:cs="Times New Roman"/>
          <w:sz w:val="24"/>
          <w:szCs w:val="24"/>
          <w:highlight w:val="white"/>
        </w:rPr>
        <w:t>, 633-644.</w:t>
      </w:r>
    </w:p>
    <w:p w:rsidR="001B7BA8" w:rsidDel="00C71FFF" w:rsidRDefault="001B7BA8">
      <w:pPr>
        <w:spacing w:line="240" w:lineRule="auto"/>
        <w:rPr>
          <w:del w:id="67" w:author="Jay Van Bavel" w:date="2016-06-22T17:41:00Z"/>
          <w:rFonts w:ascii="Times New Roman" w:eastAsia="Times New Roman" w:hAnsi="Times New Roman" w:cs="Times New Roman"/>
          <w:sz w:val="24"/>
          <w:szCs w:val="24"/>
        </w:rPr>
      </w:pPr>
    </w:p>
    <w:p w:rsidR="001B7BA8" w:rsidDel="00C71FFF" w:rsidRDefault="0017658D">
      <w:pPr>
        <w:spacing w:line="240" w:lineRule="auto"/>
        <w:rPr>
          <w:ins w:id="68" w:author="Jessica Stanis" w:date="2016-05-31T16:34:00Z"/>
          <w:del w:id="69" w:author="Jay Van Bavel" w:date="2016-06-22T17:41:00Z"/>
          <w:rFonts w:ascii="Times New Roman" w:hAnsi="Times New Roman" w:cs="Times New Roman"/>
          <w:sz w:val="24"/>
          <w:szCs w:val="24"/>
        </w:rPr>
      </w:pPr>
      <w:commentRangeStart w:id="70"/>
      <w:del w:id="71" w:author="Jay Van Bavel" w:date="2016-06-22T17:41:00Z">
        <w:r w:rsidRPr="0017658D" w:rsidDel="00C71FFF">
          <w:rPr>
            <w:rFonts w:ascii="Times New Roman" w:hAnsi="Times New Roman" w:cs="Times New Roman"/>
            <w:sz w:val="24"/>
            <w:szCs w:val="24"/>
          </w:rPr>
          <w:lastRenderedPageBreak/>
          <w:delText>Henrich</w:delText>
        </w:r>
        <w:commentRangeEnd w:id="70"/>
        <w:r w:rsidR="002857D3" w:rsidDel="00C71FFF">
          <w:rPr>
            <w:rStyle w:val="CommentReference"/>
          </w:rPr>
          <w:commentReference w:id="70"/>
        </w:r>
        <w:r w:rsidRPr="0017658D" w:rsidDel="00C71FFF">
          <w:rPr>
            <w:rFonts w:ascii="Times New Roman" w:hAnsi="Times New Roman" w:cs="Times New Roman"/>
            <w:sz w:val="24"/>
            <w:szCs w:val="24"/>
          </w:rPr>
          <w:delText>, Joseph, Robert Boyd, Samuel Bowles, Colin Camerer, Ernst Fehr, Herbert Gintis, and Richard McElreath (2001), “In Search of Homo Economicus: Behavioral Experiments in 15 Small-Scale Societies,” American Economic Review, 91 (2), 73–78.</w:delText>
        </w:r>
      </w:del>
    </w:p>
    <w:p w:rsidR="001B7BA8" w:rsidRDefault="001B7BA8">
      <w:pPr>
        <w:spacing w:line="240" w:lineRule="auto"/>
        <w:rPr>
          <w:rFonts w:ascii="Times New Roman" w:hAnsi="Times New Roman" w:cs="Times New Roman"/>
          <w:sz w:val="24"/>
          <w:szCs w:val="24"/>
        </w:rPr>
      </w:pPr>
    </w:p>
    <w:p w:rsidR="001B7BA8" w:rsidRDefault="006357BD">
      <w:pPr>
        <w:pStyle w:val="Heading3"/>
        <w:spacing w:before="0" w:after="0" w:line="240" w:lineRule="auto"/>
        <w:contextualSpacing w:val="0"/>
        <w:rPr>
          <w:ins w:id="72" w:author="Jessica Stanis" w:date="2016-05-31T16:34:00Z"/>
          <w:rFonts w:ascii="Times New Roman" w:eastAsia="Times New Roman" w:hAnsi="Times New Roman" w:cs="Times New Roman"/>
          <w:b/>
          <w:color w:val="000000"/>
        </w:rPr>
      </w:pPr>
      <w:bookmarkStart w:id="73" w:name="h.evg8yaiif7l9" w:colFirst="0" w:colLast="0"/>
      <w:bookmarkEnd w:id="73"/>
      <w:r>
        <w:rPr>
          <w:rFonts w:ascii="Times New Roman" w:eastAsia="Times New Roman" w:hAnsi="Times New Roman" w:cs="Times New Roman"/>
          <w:b/>
          <w:color w:val="000000"/>
        </w:rPr>
        <w:t>Legend</w:t>
      </w:r>
    </w:p>
    <w:p w:rsidR="001B7BA8" w:rsidRDefault="001B7BA8"/>
    <w:p w:rsidR="001B7BA8" w:rsidRDefault="006357BD">
      <w:pPr>
        <w:spacing w:line="240" w:lineRule="auto"/>
        <w:rPr>
          <w:ins w:id="74" w:author="Jessica Stanis" w:date="2016-05-31T16:35:00Z"/>
          <w:rFonts w:ascii="Times New Roman" w:eastAsia="Times New Roman" w:hAnsi="Times New Roman" w:cs="Times New Roman"/>
          <w:sz w:val="24"/>
          <w:szCs w:val="24"/>
        </w:rPr>
      </w:pPr>
      <w:r>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One of the more common test stimuli used to elicit the Fudge Factor is the Adding-To-10 Task. Participants are instructed to find two numbers that add </w:t>
      </w:r>
      <w:r w:rsidR="003E6E78">
        <w:rPr>
          <w:rFonts w:ascii="Times New Roman" w:eastAsia="Times New Roman" w:hAnsi="Times New Roman" w:cs="Times New Roman"/>
          <w:sz w:val="24"/>
          <w:szCs w:val="24"/>
        </w:rPr>
        <w:t>to ten in each matrix (</w:t>
      </w:r>
      <w:r w:rsidR="0062530F" w:rsidRPr="0062530F">
        <w:rPr>
          <w:rFonts w:ascii="Times New Roman" w:eastAsia="Times New Roman" w:hAnsi="Times New Roman" w:cs="Times New Roman"/>
          <w:i/>
          <w:sz w:val="24"/>
          <w:szCs w:val="24"/>
        </w:rPr>
        <w:t>e.g</w:t>
      </w:r>
      <w:r w:rsidR="003E6E78">
        <w:rPr>
          <w:rFonts w:ascii="Times New Roman" w:eastAsia="Times New Roman" w:hAnsi="Times New Roman" w:cs="Times New Roman"/>
          <w:sz w:val="24"/>
          <w:szCs w:val="24"/>
        </w:rPr>
        <w:t>., 4.31 and 5.6</w:t>
      </w:r>
      <w:r>
        <w:rPr>
          <w:rFonts w:ascii="Times New Roman" w:eastAsia="Times New Roman" w:hAnsi="Times New Roman" w:cs="Times New Roman"/>
          <w:sz w:val="24"/>
          <w:szCs w:val="24"/>
        </w:rPr>
        <w:t xml:space="preserve">9 in the example above). </w:t>
      </w:r>
    </w:p>
    <w:p w:rsidR="001B7BA8" w:rsidRDefault="001B7BA8">
      <w:pPr>
        <w:spacing w:line="240" w:lineRule="auto"/>
      </w:pPr>
    </w:p>
    <w:p w:rsidR="001B7BA8" w:rsidRDefault="001841EE">
      <w:pPr>
        <w:spacing w:line="240" w:lineRule="auto"/>
      </w:pPr>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xml:space="preserve">. A typical frequency distribution resulting from the Fudge Factor Task is </w:t>
      </w:r>
      <w:r w:rsidR="00E51B41">
        <w:rPr>
          <w:rFonts w:ascii="Times New Roman" w:eastAsia="Times New Roman" w:hAnsi="Times New Roman" w:cs="Times New Roman"/>
          <w:sz w:val="24"/>
          <w:szCs w:val="24"/>
        </w:rPr>
        <w:t xml:space="preserve">pictured above. In this example, </w:t>
      </w:r>
      <w:r>
        <w:rPr>
          <w:rFonts w:ascii="Times New Roman" w:eastAsia="Times New Roman" w:hAnsi="Times New Roman" w:cs="Times New Roman"/>
          <w:sz w:val="24"/>
          <w:szCs w:val="24"/>
        </w:rPr>
        <w:t>there</w:t>
      </w:r>
      <w:r w:rsidR="00E51B41">
        <w:rPr>
          <w:rFonts w:ascii="Times New Roman" w:eastAsia="Times New Roman" w:hAnsi="Times New Roman" w:cs="Times New Roman"/>
          <w:sz w:val="24"/>
          <w:szCs w:val="24"/>
        </w:rPr>
        <w:t xml:space="preserve"> is one </w:t>
      </w:r>
      <w:r>
        <w:rPr>
          <w:rFonts w:ascii="Times New Roman" w:eastAsia="Times New Roman" w:hAnsi="Times New Roman" w:cs="Times New Roman"/>
          <w:sz w:val="24"/>
          <w:szCs w:val="24"/>
        </w:rPr>
        <w:t>experimental con</w:t>
      </w:r>
      <w:r w:rsidR="00E51B41">
        <w:rPr>
          <w:rFonts w:ascii="Times New Roman" w:eastAsia="Times New Roman" w:hAnsi="Times New Roman" w:cs="Times New Roman"/>
          <w:sz w:val="24"/>
          <w:szCs w:val="24"/>
        </w:rPr>
        <w:t>dition</w:t>
      </w:r>
      <w:r>
        <w:rPr>
          <w:rFonts w:ascii="Times New Roman" w:eastAsia="Times New Roman" w:hAnsi="Times New Roman" w:cs="Times New Roman"/>
          <w:sz w:val="24"/>
          <w:szCs w:val="24"/>
        </w:rPr>
        <w:t xml:space="preserve"> and one control condition with no opportunity to cheat. The y-axis values reflect the proportion of individuals who reported correctly solving a specific number of test questions. Values on the x-axis represent bins of three numbers centered on the label displayed (</w:t>
      </w:r>
      <w:r w:rsidR="0062530F" w:rsidRPr="0062530F">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30 = participants who solved 29, 30, or 31 questions). </w:t>
      </w:r>
    </w:p>
    <w:p w:rsidR="001B7BA8" w:rsidRDefault="001B7BA8">
      <w:pPr>
        <w:spacing w:line="240" w:lineRule="auto"/>
      </w:pPr>
    </w:p>
    <w:sectPr w:rsidR="001B7BA8" w:rsidSect="0062530F">
      <w:pgSz w:w="12240" w:h="15840"/>
      <w:pgMar w:top="1440" w:right="1440" w:bottom="1440" w:left="1440" w:header="720" w:footer="720" w:gutter="0"/>
      <w:pgNumType w:start="1"/>
      <w:cols w:space="720" w:equalWidth="0">
        <w:col w:w="9360"/>
      </w:cols>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Jessica Stanis" w:date="2016-06-22T17:40:00Z" w:initials="JS">
    <w:p w:rsidR="007F251A" w:rsidRDefault="00115F92">
      <w:pPr>
        <w:pStyle w:val="CommentText"/>
      </w:pPr>
      <w:r>
        <w:rPr>
          <w:rStyle w:val="CommentReference"/>
        </w:rPr>
        <w:annotationRef/>
      </w:r>
      <w:r>
        <w:t>What am I missing? I don’t see how this statement follows the previous sentence. This paragraph contains a lot of co</w:t>
      </w:r>
      <w:r w:rsidR="00712131">
        <w:t>ncepts that appear disconnected and needs to be revised.</w:t>
      </w:r>
    </w:p>
    <w:p w:rsidR="007F251A" w:rsidRDefault="007F251A">
      <w:pPr>
        <w:pStyle w:val="CommentText"/>
      </w:pPr>
    </w:p>
    <w:p w:rsidR="00115F92" w:rsidRDefault="007F251A">
      <w:pPr>
        <w:pStyle w:val="CommentText"/>
      </w:pPr>
      <w:r>
        <w:t>JVB: I agree and deleted that sentence.</w:t>
      </w:r>
    </w:p>
  </w:comment>
  <w:comment w:id="14" w:author="Jay Van Bavel" w:date="2016-06-22T17:40:00Z" w:initials="J">
    <w:p w:rsidR="00081DD2" w:rsidRDefault="00081DD2">
      <w:pPr>
        <w:pStyle w:val="CommentText"/>
      </w:pPr>
      <w:r>
        <w:rPr>
          <w:rStyle w:val="CommentReference"/>
        </w:rPr>
        <w:annotationRef/>
      </w:r>
      <w:r>
        <w:t xml:space="preserve">This should be added to all of your manuscripts. </w:t>
      </w:r>
    </w:p>
  </w:comment>
  <w:comment w:id="20" w:author="Jessica Stanis" w:date="2016-06-22T17:40:00Z" w:initials="JS">
    <w:p w:rsidR="00A87100" w:rsidRDefault="00115F92">
      <w:pPr>
        <w:pStyle w:val="CommentText"/>
      </w:pPr>
      <w:r>
        <w:rPr>
          <w:rStyle w:val="CommentReference"/>
        </w:rPr>
        <w:annotationRef/>
      </w:r>
      <w:r>
        <w:t>How many should be recruited for adequate power?</w:t>
      </w:r>
    </w:p>
    <w:p w:rsidR="00A87100" w:rsidRDefault="00A87100">
      <w:pPr>
        <w:pStyle w:val="CommentText"/>
      </w:pPr>
    </w:p>
    <w:p w:rsidR="00115F92" w:rsidRDefault="00A87100">
      <w:pPr>
        <w:pStyle w:val="CommentText"/>
      </w:pPr>
      <w:r>
        <w:t>JVB: It depends on the goal of the researchers and the specific hypotheses they are focused on.</w:t>
      </w:r>
    </w:p>
  </w:comment>
  <w:comment w:id="26" w:author="Jessica Stanis" w:date="2016-06-22T17:40:00Z" w:initials="JS">
    <w:p w:rsidR="005F38EC" w:rsidRDefault="00115F92">
      <w:pPr>
        <w:pStyle w:val="CommentText"/>
      </w:pPr>
      <w:r>
        <w:rPr>
          <w:rStyle w:val="CommentReference"/>
        </w:rPr>
        <w:annotationRef/>
      </w:r>
      <w:r>
        <w:t>Include a reference.</w:t>
      </w:r>
    </w:p>
    <w:p w:rsidR="005F38EC" w:rsidRDefault="005F38EC">
      <w:pPr>
        <w:pStyle w:val="CommentText"/>
      </w:pPr>
    </w:p>
    <w:p w:rsidR="00115F92" w:rsidRDefault="005F38EC">
      <w:pPr>
        <w:pStyle w:val="CommentText"/>
      </w:pPr>
      <w:r>
        <w:t>JVB: This is irrelevant to the goals of this manuscript, so I deleted this.</w:t>
      </w:r>
    </w:p>
  </w:comment>
  <w:comment w:id="29" w:author="Jessica Stanis" w:date="2016-06-22T17:40:00Z" w:initials="JS">
    <w:p w:rsidR="005F38EC" w:rsidRDefault="00115F92">
      <w:pPr>
        <w:pStyle w:val="CommentText"/>
      </w:pPr>
      <w:r>
        <w:rPr>
          <w:rStyle w:val="CommentReference"/>
        </w:rPr>
        <w:annotationRef/>
      </w:r>
      <w:r>
        <w:t>Shouldn’t participants be debriefed at the end?</w:t>
      </w:r>
    </w:p>
    <w:p w:rsidR="005F38EC" w:rsidRDefault="005F38EC">
      <w:pPr>
        <w:pStyle w:val="CommentText"/>
      </w:pPr>
    </w:p>
    <w:p w:rsidR="00115F92" w:rsidRDefault="005F38EC">
      <w:pPr>
        <w:pStyle w:val="CommentText"/>
      </w:pPr>
      <w:r>
        <w:t>JVB: Yes. In fact, this instruction should be added to all of your manuscripts.</w:t>
      </w:r>
    </w:p>
  </w:comment>
  <w:comment w:id="39" w:author="Jessica Stanis" w:date="2016-07-06T13:30:00Z" w:initials="JS">
    <w:p w:rsidR="004C4AED" w:rsidRDefault="00115F92">
      <w:pPr>
        <w:pStyle w:val="CommentText"/>
      </w:pPr>
      <w:r>
        <w:rPr>
          <w:rStyle w:val="CommentReference"/>
        </w:rPr>
        <w:annotationRef/>
      </w:r>
      <w:r>
        <w:t xml:space="preserve">This figure was adapted from the </w:t>
      </w:r>
      <w:proofErr w:type="spellStart"/>
      <w:r>
        <w:t>Mazar</w:t>
      </w:r>
      <w:proofErr w:type="spellEnd"/>
      <w:r>
        <w:t xml:space="preserve"> study, such that the axes and values look like they were directly copied from their Figure 3, even though the task was different.  </w:t>
      </w:r>
    </w:p>
    <w:p w:rsidR="004C4AED" w:rsidRDefault="004C4AED">
      <w:pPr>
        <w:pStyle w:val="CommentText"/>
      </w:pPr>
    </w:p>
    <w:p w:rsidR="00115F92" w:rsidRDefault="004C4AED">
      <w:pPr>
        <w:pStyle w:val="CommentText"/>
      </w:pPr>
      <w:r>
        <w:t>JVB: This figure was indeed adapted, but the axis are not identical nor are the groups or the labels. Please let me know if you have any specific suggestions for changes. If not, I will assume this is satisfactory.</w:t>
      </w:r>
    </w:p>
  </w:comment>
  <w:comment w:id="43" w:author="Jessica Stanis" w:date="2016-06-22T17:40:00Z" w:initials="JS">
    <w:p w:rsidR="00081DD2" w:rsidRDefault="002857D3">
      <w:pPr>
        <w:pStyle w:val="CommentText"/>
      </w:pPr>
      <w:r>
        <w:rPr>
          <w:rStyle w:val="CommentReference"/>
        </w:rPr>
        <w:annotationRef/>
      </w:r>
      <w:r>
        <w:t>Can you think of another Application besides priming self-image?</w:t>
      </w:r>
    </w:p>
    <w:p w:rsidR="00081DD2" w:rsidRDefault="00081DD2">
      <w:pPr>
        <w:pStyle w:val="CommentText"/>
      </w:pPr>
    </w:p>
    <w:p w:rsidR="002857D3" w:rsidRDefault="00081DD2">
      <w:pPr>
        <w:pStyle w:val="CommentText"/>
      </w:pPr>
      <w:r>
        <w:t>JVB: These are the major applications from this work that I know of. They have also been picked up by businesses. We could talk about reducing unethical behavior through other means, but I worry that would be disconnected from the core lesson from this research. We got negative feedback on straying too far from the data in another manuscript.</w:t>
      </w:r>
    </w:p>
  </w:comment>
  <w:comment w:id="45" w:author="Jessica Stanis" w:date="2016-06-22T17:40:00Z" w:initials="JS">
    <w:p w:rsidR="002857D3" w:rsidRDefault="002857D3">
      <w:pPr>
        <w:pStyle w:val="CommentText"/>
      </w:pPr>
      <w:r>
        <w:rPr>
          <w:rStyle w:val="CommentReference"/>
        </w:rPr>
        <w:annotationRef/>
      </w:r>
      <w:r>
        <w:t>Include a reference.</w:t>
      </w:r>
    </w:p>
  </w:comment>
  <w:comment w:id="50" w:author="Jay Van Bavel" w:date="2016-06-22T17:40:00Z" w:initials="J">
    <w:p w:rsidR="00081DD2" w:rsidRDefault="00081DD2">
      <w:pPr>
        <w:pStyle w:val="CommentText"/>
      </w:pPr>
      <w:r>
        <w:rPr>
          <w:rStyle w:val="CommentReference"/>
        </w:rPr>
        <w:annotationRef/>
      </w:r>
      <w:r w:rsidRPr="00081DD2">
        <w:t>https://www.amazon.com/Honest-Truth-About-Dishonesty-Everyone-Especially/dp/0062183613</w:t>
      </w:r>
    </w:p>
  </w:comment>
  <w:comment w:id="70" w:author="Jessica Stanis" w:date="2016-06-22T17:41:00Z" w:initials="JS">
    <w:p w:rsidR="00C71FFF" w:rsidRDefault="002857D3">
      <w:pPr>
        <w:pStyle w:val="CommentText"/>
      </w:pPr>
      <w:r>
        <w:rPr>
          <w:rStyle w:val="CommentReference"/>
        </w:rPr>
        <w:annotationRef/>
      </w:r>
      <w:r>
        <w:t xml:space="preserve">This reference was not referred to in the manuscript. Please insert it where appropriate or remove. </w:t>
      </w:r>
    </w:p>
    <w:p w:rsidR="002857D3" w:rsidRDefault="00C71FFF">
      <w:pPr>
        <w:pStyle w:val="CommentText"/>
      </w:pPr>
      <w:r>
        <w:br/>
        <w:t>JVB: I removed it.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42FBA"/>
    <w:multiLevelType w:val="multilevel"/>
    <w:tmpl w:val="443055D0"/>
    <w:lvl w:ilvl="0">
      <w:start w:val="1"/>
      <w:numFmt w:val="decimal"/>
      <w:lvlText w:val="%1."/>
      <w:lvlJc w:val="left"/>
      <w:pPr>
        <w:ind w:left="720" w:firstLine="0"/>
      </w:pPr>
      <w:rPr>
        <w:b/>
        <w:i w:val="0"/>
      </w:rPr>
    </w:lvl>
    <w:lvl w:ilvl="1">
      <w:start w:val="1"/>
      <w:numFmt w:val="decimal"/>
      <w:lvlText w:val="%1.%2."/>
      <w:lvlJc w:val="left"/>
      <w:pPr>
        <w:ind w:left="1440" w:firstLine="720"/>
      </w:pPr>
      <w:rPr>
        <w:b/>
      </w:rPr>
    </w:lvl>
    <w:lvl w:ilvl="2">
      <w:start w:val="1"/>
      <w:numFmt w:val="decimal"/>
      <w:lvlText w:val="%1.%2.%3."/>
      <w:lvlJc w:val="left"/>
      <w:pPr>
        <w:ind w:left="2160" w:firstLine="144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
    <w:nsid w:val="18C91998"/>
    <w:multiLevelType w:val="hybridMultilevel"/>
    <w:tmpl w:val="3C8E95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BA1D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E406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02A"/>
    <w:rsid w:val="00081DD2"/>
    <w:rsid w:val="00115F92"/>
    <w:rsid w:val="00143161"/>
    <w:rsid w:val="001707F6"/>
    <w:rsid w:val="0017658D"/>
    <w:rsid w:val="001841EE"/>
    <w:rsid w:val="001B7BA8"/>
    <w:rsid w:val="0021102A"/>
    <w:rsid w:val="002149DB"/>
    <w:rsid w:val="00242FEC"/>
    <w:rsid w:val="002531A4"/>
    <w:rsid w:val="002809BC"/>
    <w:rsid w:val="002857D3"/>
    <w:rsid w:val="002C21BF"/>
    <w:rsid w:val="002D0282"/>
    <w:rsid w:val="00322474"/>
    <w:rsid w:val="00331634"/>
    <w:rsid w:val="0038367B"/>
    <w:rsid w:val="003C38D6"/>
    <w:rsid w:val="003E6E78"/>
    <w:rsid w:val="004A5B9B"/>
    <w:rsid w:val="004C4AED"/>
    <w:rsid w:val="005443E9"/>
    <w:rsid w:val="00594E1B"/>
    <w:rsid w:val="005F38EC"/>
    <w:rsid w:val="0062530F"/>
    <w:rsid w:val="006357BD"/>
    <w:rsid w:val="006656B5"/>
    <w:rsid w:val="00712131"/>
    <w:rsid w:val="0074642D"/>
    <w:rsid w:val="007F251A"/>
    <w:rsid w:val="0083221E"/>
    <w:rsid w:val="0088391F"/>
    <w:rsid w:val="00923CAD"/>
    <w:rsid w:val="009B430D"/>
    <w:rsid w:val="009B667A"/>
    <w:rsid w:val="00A47FA3"/>
    <w:rsid w:val="00A67954"/>
    <w:rsid w:val="00A87100"/>
    <w:rsid w:val="00AB3045"/>
    <w:rsid w:val="00AB68AD"/>
    <w:rsid w:val="00B23359"/>
    <w:rsid w:val="00B60954"/>
    <w:rsid w:val="00B67899"/>
    <w:rsid w:val="00B81476"/>
    <w:rsid w:val="00B8481E"/>
    <w:rsid w:val="00C2193A"/>
    <w:rsid w:val="00C71FFF"/>
    <w:rsid w:val="00DD1251"/>
    <w:rsid w:val="00DF1489"/>
    <w:rsid w:val="00DF250B"/>
    <w:rsid w:val="00E51B41"/>
    <w:rsid w:val="00F060BE"/>
    <w:rsid w:val="00FF122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357B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7BD"/>
    <w:rPr>
      <w:rFonts w:ascii="Tahoma" w:hAnsi="Tahoma" w:cs="Tahoma"/>
      <w:sz w:val="16"/>
      <w:szCs w:val="16"/>
    </w:rPr>
  </w:style>
  <w:style w:type="paragraph" w:styleId="ListParagraph">
    <w:name w:val="List Paragraph"/>
    <w:basedOn w:val="Normal"/>
    <w:uiPriority w:val="34"/>
    <w:qFormat/>
    <w:rsid w:val="00B23359"/>
    <w:pPr>
      <w:ind w:left="720"/>
      <w:contextualSpacing/>
    </w:pPr>
  </w:style>
  <w:style w:type="paragraph" w:styleId="CommentSubject">
    <w:name w:val="annotation subject"/>
    <w:basedOn w:val="CommentText"/>
    <w:next w:val="CommentText"/>
    <w:link w:val="CommentSubjectChar"/>
    <w:uiPriority w:val="99"/>
    <w:semiHidden/>
    <w:unhideWhenUsed/>
    <w:rsid w:val="00242FEC"/>
    <w:rPr>
      <w:b/>
      <w:bCs/>
    </w:rPr>
  </w:style>
  <w:style w:type="character" w:customStyle="1" w:styleId="CommentSubjectChar">
    <w:name w:val="Comment Subject Char"/>
    <w:basedOn w:val="CommentTextChar"/>
    <w:link w:val="CommentSubject"/>
    <w:uiPriority w:val="99"/>
    <w:semiHidden/>
    <w:rsid w:val="00242FE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357B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7BD"/>
    <w:rPr>
      <w:rFonts w:ascii="Tahoma" w:hAnsi="Tahoma" w:cs="Tahoma"/>
      <w:sz w:val="16"/>
      <w:szCs w:val="16"/>
    </w:rPr>
  </w:style>
  <w:style w:type="paragraph" w:styleId="ListParagraph">
    <w:name w:val="List Paragraph"/>
    <w:basedOn w:val="Normal"/>
    <w:uiPriority w:val="34"/>
    <w:qFormat/>
    <w:rsid w:val="00B23359"/>
    <w:pPr>
      <w:ind w:left="720"/>
      <w:contextualSpacing/>
    </w:pPr>
  </w:style>
  <w:style w:type="paragraph" w:styleId="CommentSubject">
    <w:name w:val="annotation subject"/>
    <w:basedOn w:val="CommentText"/>
    <w:next w:val="CommentText"/>
    <w:link w:val="CommentSubjectChar"/>
    <w:uiPriority w:val="99"/>
    <w:semiHidden/>
    <w:unhideWhenUsed/>
    <w:rsid w:val="00242FEC"/>
    <w:rPr>
      <w:b/>
      <w:bCs/>
    </w:rPr>
  </w:style>
  <w:style w:type="character" w:customStyle="1" w:styleId="CommentSubjectChar">
    <w:name w:val="Comment Subject Char"/>
    <w:basedOn w:val="CommentTextChar"/>
    <w:link w:val="CommentSubject"/>
    <w:uiPriority w:val="99"/>
    <w:semiHidden/>
    <w:rsid w:val="00242F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2016-07-26T18:28:00Z</dcterms:created>
  <dcterms:modified xsi:type="dcterms:W3CDTF">2016-07-26T18:28:00Z</dcterms:modified>
</cp:coreProperties>
</file>